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E8B" w:rsidRPr="00F43CC3" w:rsidRDefault="002A7E8B" w:rsidP="002A7E8B">
      <w:pPr>
        <w:pStyle w:val="3"/>
        <w:rPr>
          <w:noProof/>
          <w:lang w:val="en-CA" w:eastAsia="ko-KR"/>
        </w:rPr>
      </w:pPr>
      <w:bookmarkStart w:id="0" w:name="_Ref414881399"/>
      <w:bookmarkStart w:id="1" w:name="_Toc415475907"/>
      <w:bookmarkStart w:id="2" w:name="_Toc423599182"/>
      <w:bookmarkStart w:id="3" w:name="_Toc423601686"/>
      <w:bookmarkStart w:id="4" w:name="_Toc462913181"/>
      <w:bookmarkStart w:id="5" w:name="_Toc44479766"/>
      <w:r>
        <w:rPr>
          <w:noProof/>
          <w:lang w:val="en-CA" w:eastAsia="ko-KR"/>
        </w:rPr>
        <w:t xml:space="preserve">8.4.1 </w:t>
      </w:r>
      <w:r w:rsidRPr="00F43CC3">
        <w:rPr>
          <w:noProof/>
          <w:lang w:val="en-CA" w:eastAsia="ko-KR"/>
        </w:rPr>
        <w:t xml:space="preserve">General </w:t>
      </w:r>
      <w:r w:rsidRPr="00F43CC3">
        <w:rPr>
          <w:noProof/>
          <w:lang w:val="en-CA"/>
        </w:rPr>
        <w:t>decoding process for coding units coded in intra prediction mode</w:t>
      </w:r>
      <w:bookmarkEnd w:id="0"/>
      <w:bookmarkEnd w:id="1"/>
      <w:bookmarkEnd w:id="2"/>
      <w:bookmarkEnd w:id="3"/>
      <w:bookmarkEnd w:id="4"/>
      <w:bookmarkEnd w:id="5"/>
    </w:p>
    <w:p w:rsidR="00E608B7" w:rsidRDefault="002A7E8B">
      <w:pPr>
        <w:rPr>
          <w:lang w:val="en-CA"/>
        </w:rPr>
      </w:pPr>
      <w:r>
        <w:rPr>
          <w:lang w:val="en-CA"/>
        </w:rPr>
        <w:t>……</w:t>
      </w:r>
    </w:p>
    <w:p w:rsidR="002A7E8B" w:rsidRPr="002A7E8B" w:rsidRDefault="002A7E8B" w:rsidP="002A7E8B">
      <w:pPr>
        <w:widowControl/>
        <w:numPr>
          <w:ilvl w:val="0"/>
          <w:numId w:val="3"/>
        </w:numPr>
        <w:tabs>
          <w:tab w:val="left" w:pos="284"/>
          <w:tab w:val="left" w:pos="709"/>
          <w:tab w:val="left" w:pos="1191"/>
          <w:tab w:val="left" w:pos="1588"/>
          <w:tab w:val="left" w:pos="1985"/>
        </w:tabs>
        <w:overflowPunct w:val="0"/>
        <w:autoSpaceDE w:val="0"/>
        <w:autoSpaceDN w:val="0"/>
        <w:adjustRightInd w:val="0"/>
        <w:spacing w:before="136"/>
        <w:textAlignment w:val="baseline"/>
        <w:rPr>
          <w:rFonts w:ascii="Times New Roman" w:eastAsia="宋体" w:hAnsi="Times New Roman" w:cs="Times New Roman"/>
          <w:noProof/>
          <w:kern w:val="0"/>
          <w:sz w:val="20"/>
          <w:szCs w:val="20"/>
          <w:lang w:val="en-CA" w:eastAsia="en-US"/>
        </w:rPr>
      </w:pPr>
      <w:r w:rsidRPr="002A7E8B">
        <w:rPr>
          <w:rFonts w:ascii="Times New Roman" w:eastAsia="宋体" w:hAnsi="Times New Roman" w:cs="Times New Roman"/>
          <w:noProof/>
          <w:kern w:val="0"/>
          <w:sz w:val="20"/>
          <w:szCs w:val="20"/>
          <w:lang w:val="en-CA" w:eastAsia="en-US"/>
        </w:rPr>
        <w:t>When cu_act_enabled_flag[ xCb ][ yCb ] is equal to 1, the following applies:</w:t>
      </w:r>
    </w:p>
    <w:p w:rsidR="002A7E8B" w:rsidRPr="002A7E8B" w:rsidRDefault="002A7E8B" w:rsidP="002A7E8B">
      <w:pPr>
        <w:pStyle w:val="a3"/>
        <w:widowControl/>
        <w:numPr>
          <w:ilvl w:val="0"/>
          <w:numId w:val="4"/>
        </w:numPr>
        <w:tabs>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ko-KR"/>
        </w:rPr>
      </w:pPr>
      <w:r w:rsidRPr="002A7E8B">
        <w:rPr>
          <w:rFonts w:ascii="Times New Roman" w:eastAsia="宋体" w:hAnsi="Times New Roman" w:cs="Times New Roman"/>
          <w:noProof/>
          <w:kern w:val="0"/>
          <w:sz w:val="20"/>
          <w:szCs w:val="20"/>
          <w:lang w:val="en-CA" w:eastAsia="ko-KR"/>
        </w:rPr>
        <w:t xml:space="preserve">The general decoding process for intra blocks as specified in clause </w:t>
      </w:r>
      <w:r w:rsidRPr="002A7E8B">
        <w:rPr>
          <w:rFonts w:ascii="Times New Roman" w:eastAsia="宋体" w:hAnsi="Times New Roman" w:cs="Times New Roman"/>
          <w:noProof/>
          <w:kern w:val="0"/>
          <w:sz w:val="20"/>
          <w:szCs w:val="20"/>
          <w:lang w:val="en-CA" w:eastAsia="ko-KR"/>
        </w:rPr>
        <w:fldChar w:fldCharType="begin" w:fldLock="1"/>
      </w:r>
      <w:r w:rsidRPr="002A7E8B">
        <w:rPr>
          <w:rFonts w:ascii="Times New Roman" w:eastAsia="宋体" w:hAnsi="Times New Roman" w:cs="Times New Roman"/>
          <w:noProof/>
          <w:kern w:val="0"/>
          <w:sz w:val="20"/>
          <w:szCs w:val="20"/>
          <w:lang w:val="en-CA" w:eastAsia="ko-KR"/>
        </w:rPr>
        <w:instrText xml:space="preserve"> REF _Ref330805510 \r \h  \* MERGEFORMAT </w:instrText>
      </w:r>
      <w:r w:rsidRPr="002A7E8B">
        <w:rPr>
          <w:rFonts w:ascii="Times New Roman" w:eastAsia="宋体" w:hAnsi="Times New Roman" w:cs="Times New Roman"/>
          <w:noProof/>
          <w:kern w:val="0"/>
          <w:sz w:val="20"/>
          <w:szCs w:val="20"/>
          <w:lang w:val="en-CA" w:eastAsia="ko-KR"/>
        </w:rPr>
      </w:r>
      <w:r w:rsidRPr="002A7E8B">
        <w:rPr>
          <w:rFonts w:ascii="Times New Roman" w:eastAsia="宋体" w:hAnsi="Times New Roman" w:cs="Times New Roman"/>
          <w:noProof/>
          <w:kern w:val="0"/>
          <w:sz w:val="20"/>
          <w:szCs w:val="20"/>
          <w:lang w:val="en-CA" w:eastAsia="ko-KR"/>
        </w:rPr>
        <w:fldChar w:fldCharType="separate"/>
      </w:r>
      <w:r w:rsidRPr="002A7E8B">
        <w:rPr>
          <w:rFonts w:ascii="Times New Roman" w:eastAsia="宋体" w:hAnsi="Times New Roman" w:cs="Times New Roman"/>
          <w:noProof/>
          <w:kern w:val="0"/>
          <w:sz w:val="20"/>
          <w:szCs w:val="20"/>
          <w:lang w:val="en-CA" w:eastAsia="ko-KR"/>
        </w:rPr>
        <w:t>8.4.5.1</w:t>
      </w:r>
      <w:r w:rsidRPr="002A7E8B">
        <w:rPr>
          <w:rFonts w:ascii="Times New Roman" w:eastAsia="宋体" w:hAnsi="Times New Roman" w:cs="Times New Roman"/>
          <w:noProof/>
          <w:kern w:val="0"/>
          <w:sz w:val="20"/>
          <w:szCs w:val="20"/>
          <w:lang w:val="en-CA" w:eastAsia="ko-KR"/>
        </w:rPr>
        <w:fldChar w:fldCharType="end"/>
      </w:r>
      <w:r w:rsidRPr="002A7E8B">
        <w:rPr>
          <w:rFonts w:ascii="Times New Roman" w:eastAsia="宋体" w:hAnsi="Times New Roman" w:cs="Times New Roman"/>
          <w:noProof/>
          <w:kern w:val="0"/>
          <w:sz w:val="20"/>
          <w:szCs w:val="20"/>
          <w:lang w:val="en-CA" w:eastAsia="ko-KR"/>
        </w:rPr>
        <w:t xml:space="preserve"> is invoked with the sample location ( xTb0, yTb0 ) set equal to the luma location ( xCb, yCb ), the variable nCbW set equal to cbWidth, the variable nCbH set equal to cbHeight, the variable nTbW set equal to cbWidth, the variable nTbH set equal to cbHeight, predModeIntra, and the variable cIdx set equal to 0 and controlPara set equal to 1 as inputs, and the output is a residual sample array resSamplesL.</w:t>
      </w:r>
    </w:p>
    <w:p w:rsidR="002A7E8B" w:rsidRPr="002A7E8B" w:rsidRDefault="002A7E8B" w:rsidP="002A7E8B">
      <w:pPr>
        <w:pStyle w:val="a3"/>
        <w:widowControl/>
        <w:numPr>
          <w:ilvl w:val="0"/>
          <w:numId w:val="4"/>
        </w:numPr>
        <w:tabs>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ko-KR"/>
        </w:rPr>
      </w:pPr>
      <w:r w:rsidRPr="002A7E8B">
        <w:rPr>
          <w:rFonts w:ascii="Times New Roman" w:eastAsia="宋体" w:hAnsi="Times New Roman" w:cs="Times New Roman"/>
          <w:noProof/>
          <w:kern w:val="0"/>
          <w:sz w:val="20"/>
          <w:szCs w:val="20"/>
          <w:lang w:val="en-CA" w:eastAsia="ko-KR"/>
        </w:rPr>
        <w:t xml:space="preserve">The general decoding process for intra blocks as specified in clause </w:t>
      </w:r>
      <w:r w:rsidRPr="002A7E8B">
        <w:rPr>
          <w:rFonts w:ascii="Times New Roman" w:eastAsia="宋体" w:hAnsi="Times New Roman" w:cs="Times New Roman"/>
          <w:noProof/>
          <w:kern w:val="0"/>
          <w:sz w:val="20"/>
          <w:szCs w:val="20"/>
          <w:lang w:val="en-CA" w:eastAsia="ko-KR"/>
        </w:rPr>
        <w:fldChar w:fldCharType="begin" w:fldLock="1"/>
      </w:r>
      <w:r w:rsidRPr="002A7E8B">
        <w:rPr>
          <w:rFonts w:ascii="Times New Roman" w:eastAsia="宋体" w:hAnsi="Times New Roman" w:cs="Times New Roman"/>
          <w:noProof/>
          <w:kern w:val="0"/>
          <w:sz w:val="20"/>
          <w:szCs w:val="20"/>
          <w:lang w:val="en-CA" w:eastAsia="ko-KR"/>
        </w:rPr>
        <w:instrText xml:space="preserve"> REF _Ref330805510 \r \h  \* MERGEFORMAT </w:instrText>
      </w:r>
      <w:r w:rsidRPr="002A7E8B">
        <w:rPr>
          <w:rFonts w:ascii="Times New Roman" w:eastAsia="宋体" w:hAnsi="Times New Roman" w:cs="Times New Roman"/>
          <w:noProof/>
          <w:kern w:val="0"/>
          <w:sz w:val="20"/>
          <w:szCs w:val="20"/>
          <w:lang w:val="en-CA" w:eastAsia="ko-KR"/>
        </w:rPr>
      </w:r>
      <w:r w:rsidRPr="002A7E8B">
        <w:rPr>
          <w:rFonts w:ascii="Times New Roman" w:eastAsia="宋体" w:hAnsi="Times New Roman" w:cs="Times New Roman"/>
          <w:noProof/>
          <w:kern w:val="0"/>
          <w:sz w:val="20"/>
          <w:szCs w:val="20"/>
          <w:lang w:val="en-CA" w:eastAsia="ko-KR"/>
        </w:rPr>
        <w:fldChar w:fldCharType="separate"/>
      </w:r>
      <w:r w:rsidRPr="002A7E8B">
        <w:rPr>
          <w:rFonts w:ascii="Times New Roman" w:eastAsia="宋体" w:hAnsi="Times New Roman" w:cs="Times New Roman"/>
          <w:noProof/>
          <w:kern w:val="0"/>
          <w:sz w:val="20"/>
          <w:szCs w:val="20"/>
          <w:lang w:val="en-CA" w:eastAsia="ko-KR"/>
        </w:rPr>
        <w:t>8.4.5.1</w:t>
      </w:r>
      <w:r w:rsidRPr="002A7E8B">
        <w:rPr>
          <w:rFonts w:ascii="Times New Roman" w:eastAsia="宋体" w:hAnsi="Times New Roman" w:cs="Times New Roman"/>
          <w:noProof/>
          <w:kern w:val="0"/>
          <w:sz w:val="20"/>
          <w:szCs w:val="20"/>
          <w:lang w:val="en-CA" w:eastAsia="ko-KR"/>
        </w:rPr>
        <w:fldChar w:fldCharType="end"/>
      </w:r>
      <w:r w:rsidRPr="002A7E8B">
        <w:rPr>
          <w:rFonts w:ascii="Times New Roman" w:eastAsia="宋体" w:hAnsi="Times New Roman" w:cs="Times New Roman"/>
          <w:noProof/>
          <w:kern w:val="0"/>
          <w:sz w:val="20"/>
          <w:szCs w:val="20"/>
          <w:lang w:val="en-CA" w:eastAsia="ko-KR"/>
        </w:rPr>
        <w:t xml:space="preserve"> is invoked with the sample location ( xTb0, yTb0 ) set equal to the luma location ( xCb, yCb ), the variable nCbW set equal to cbWidth, the variable nCbH set equal to cbHeight, the variable nTbW set equal to cbWidth, the variable nTbH set equal to cbHeight, predModeIntra, and the variable cIdx set equal to 1 and controlPara set equal to 1 as inputs, and the output is a residual sample array resSamplesCb.</w:t>
      </w:r>
    </w:p>
    <w:p w:rsidR="002A7E8B" w:rsidRPr="002A7E8B" w:rsidRDefault="002A7E8B" w:rsidP="002A7E8B">
      <w:pPr>
        <w:pStyle w:val="a3"/>
        <w:widowControl/>
        <w:numPr>
          <w:ilvl w:val="0"/>
          <w:numId w:val="4"/>
        </w:numPr>
        <w:tabs>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ko-KR"/>
        </w:rPr>
      </w:pPr>
      <w:r w:rsidRPr="002A7E8B">
        <w:rPr>
          <w:rFonts w:ascii="Times New Roman" w:eastAsia="宋体" w:hAnsi="Times New Roman" w:cs="Times New Roman"/>
          <w:noProof/>
          <w:kern w:val="0"/>
          <w:sz w:val="20"/>
          <w:szCs w:val="20"/>
          <w:lang w:val="en-CA" w:eastAsia="ko-KR"/>
        </w:rPr>
        <w:t xml:space="preserve">The general decoding process for intra blocks as specified in clause </w:t>
      </w:r>
      <w:r w:rsidRPr="002A7E8B">
        <w:rPr>
          <w:rFonts w:ascii="Times New Roman" w:eastAsia="宋体" w:hAnsi="Times New Roman" w:cs="Times New Roman"/>
          <w:noProof/>
          <w:kern w:val="0"/>
          <w:sz w:val="20"/>
          <w:szCs w:val="20"/>
          <w:lang w:val="en-CA" w:eastAsia="ko-KR"/>
        </w:rPr>
        <w:fldChar w:fldCharType="begin" w:fldLock="1"/>
      </w:r>
      <w:r w:rsidRPr="002A7E8B">
        <w:rPr>
          <w:rFonts w:ascii="Times New Roman" w:eastAsia="宋体" w:hAnsi="Times New Roman" w:cs="Times New Roman"/>
          <w:noProof/>
          <w:kern w:val="0"/>
          <w:sz w:val="20"/>
          <w:szCs w:val="20"/>
          <w:lang w:val="en-CA" w:eastAsia="ko-KR"/>
        </w:rPr>
        <w:instrText xml:space="preserve"> REF _Ref330805510 \r \h  \* MERGEFORMAT </w:instrText>
      </w:r>
      <w:r w:rsidRPr="002A7E8B">
        <w:rPr>
          <w:rFonts w:ascii="Times New Roman" w:eastAsia="宋体" w:hAnsi="Times New Roman" w:cs="Times New Roman"/>
          <w:noProof/>
          <w:kern w:val="0"/>
          <w:sz w:val="20"/>
          <w:szCs w:val="20"/>
          <w:lang w:val="en-CA" w:eastAsia="ko-KR"/>
        </w:rPr>
      </w:r>
      <w:r w:rsidRPr="002A7E8B">
        <w:rPr>
          <w:rFonts w:ascii="Times New Roman" w:eastAsia="宋体" w:hAnsi="Times New Roman" w:cs="Times New Roman"/>
          <w:noProof/>
          <w:kern w:val="0"/>
          <w:sz w:val="20"/>
          <w:szCs w:val="20"/>
          <w:lang w:val="en-CA" w:eastAsia="ko-KR"/>
        </w:rPr>
        <w:fldChar w:fldCharType="separate"/>
      </w:r>
      <w:r w:rsidRPr="002A7E8B">
        <w:rPr>
          <w:rFonts w:ascii="Times New Roman" w:eastAsia="宋体" w:hAnsi="Times New Roman" w:cs="Times New Roman"/>
          <w:noProof/>
          <w:kern w:val="0"/>
          <w:sz w:val="20"/>
          <w:szCs w:val="20"/>
          <w:lang w:val="en-CA" w:eastAsia="ko-KR"/>
        </w:rPr>
        <w:t>8.4.5.1</w:t>
      </w:r>
      <w:r w:rsidRPr="002A7E8B">
        <w:rPr>
          <w:rFonts w:ascii="Times New Roman" w:eastAsia="宋体" w:hAnsi="Times New Roman" w:cs="Times New Roman"/>
          <w:noProof/>
          <w:kern w:val="0"/>
          <w:sz w:val="20"/>
          <w:szCs w:val="20"/>
          <w:lang w:val="en-CA" w:eastAsia="ko-KR"/>
        </w:rPr>
        <w:fldChar w:fldCharType="end"/>
      </w:r>
      <w:r w:rsidRPr="002A7E8B">
        <w:rPr>
          <w:rFonts w:ascii="Times New Roman" w:eastAsia="宋体" w:hAnsi="Times New Roman" w:cs="Times New Roman"/>
          <w:noProof/>
          <w:kern w:val="0"/>
          <w:sz w:val="20"/>
          <w:szCs w:val="20"/>
          <w:lang w:val="en-CA" w:eastAsia="ko-KR"/>
        </w:rPr>
        <w:t xml:space="preserve"> is invoked with the sample location ( xTb0, yTb0 ) set equal to the luma location ( xCb, yCb ), the variable nCbW set equal to cbWidth, the variable nCbH set equal to cbHeight, the variable nTbW set equal to cbWidth, the variable nTbH set equal to cbHeight, predModeIntra, and the variable cIdx set equal to 2 and controlPara set equal to 1 as inputs, and the output is a residual sample array resSamplesCr.</w:t>
      </w:r>
    </w:p>
    <w:p w:rsidR="002A7E8B" w:rsidRPr="002A7E8B" w:rsidRDefault="002A7E8B" w:rsidP="002A7E8B">
      <w:pPr>
        <w:pStyle w:val="a3"/>
        <w:widowControl/>
        <w:numPr>
          <w:ilvl w:val="0"/>
          <w:numId w:val="4"/>
        </w:numPr>
        <w:tabs>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ko-KR"/>
        </w:rPr>
      </w:pPr>
      <w:r w:rsidRPr="002A7E8B">
        <w:rPr>
          <w:rFonts w:ascii="Times New Roman" w:eastAsia="宋体" w:hAnsi="Times New Roman" w:cs="Times New Roman"/>
          <w:noProof/>
          <w:kern w:val="0"/>
          <w:sz w:val="20"/>
          <w:szCs w:val="20"/>
          <w:lang w:val="en-CA" w:eastAsia="ko-KR"/>
        </w:rPr>
        <w:t>The residual modification process for residual blocks using colour space conversion as specified in clause </w:t>
      </w:r>
      <w:r w:rsidRPr="002A7E8B">
        <w:rPr>
          <w:rFonts w:ascii="Times New Roman" w:eastAsia="宋体" w:hAnsi="Times New Roman" w:cs="Times New Roman"/>
          <w:noProof/>
          <w:kern w:val="0"/>
          <w:sz w:val="20"/>
          <w:szCs w:val="20"/>
          <w:lang w:val="en-CA" w:eastAsia="ko-KR"/>
        </w:rPr>
        <w:fldChar w:fldCharType="begin" w:fldLock="1"/>
      </w:r>
      <w:r w:rsidRPr="002A7E8B">
        <w:rPr>
          <w:rFonts w:ascii="Times New Roman" w:eastAsia="宋体" w:hAnsi="Times New Roman" w:cs="Times New Roman"/>
          <w:noProof/>
          <w:kern w:val="0"/>
          <w:sz w:val="20"/>
          <w:szCs w:val="20"/>
          <w:lang w:val="en-CA" w:eastAsia="ko-KR"/>
        </w:rPr>
        <w:instrText xml:space="preserve"> REF _Ref21774174 \r \h  \* MERGEFORMAT </w:instrText>
      </w:r>
      <w:r w:rsidRPr="002A7E8B">
        <w:rPr>
          <w:rFonts w:ascii="Times New Roman" w:eastAsia="宋体" w:hAnsi="Times New Roman" w:cs="Times New Roman"/>
          <w:noProof/>
          <w:kern w:val="0"/>
          <w:sz w:val="20"/>
          <w:szCs w:val="20"/>
          <w:lang w:val="en-CA" w:eastAsia="ko-KR"/>
        </w:rPr>
      </w:r>
      <w:r w:rsidRPr="002A7E8B">
        <w:rPr>
          <w:rFonts w:ascii="Times New Roman" w:eastAsia="宋体" w:hAnsi="Times New Roman" w:cs="Times New Roman"/>
          <w:noProof/>
          <w:kern w:val="0"/>
          <w:sz w:val="20"/>
          <w:szCs w:val="20"/>
          <w:lang w:val="en-CA" w:eastAsia="ko-KR"/>
        </w:rPr>
        <w:fldChar w:fldCharType="separate"/>
      </w:r>
      <w:r w:rsidRPr="002A7E8B">
        <w:rPr>
          <w:rFonts w:ascii="Times New Roman" w:eastAsia="宋体" w:hAnsi="Times New Roman" w:cs="Times New Roman"/>
          <w:noProof/>
          <w:kern w:val="0"/>
          <w:sz w:val="20"/>
          <w:szCs w:val="20"/>
          <w:lang w:val="en-CA" w:eastAsia="ko-KR"/>
        </w:rPr>
        <w:t>8.7.4.6</w:t>
      </w:r>
      <w:r w:rsidRPr="002A7E8B">
        <w:rPr>
          <w:rFonts w:ascii="Times New Roman" w:eastAsia="宋体" w:hAnsi="Times New Roman" w:cs="Times New Roman"/>
          <w:noProof/>
          <w:kern w:val="0"/>
          <w:sz w:val="20"/>
          <w:szCs w:val="20"/>
          <w:lang w:val="en-CA" w:eastAsia="ko-KR"/>
        </w:rPr>
        <w:fldChar w:fldCharType="end"/>
      </w:r>
      <w:r w:rsidRPr="002A7E8B">
        <w:rPr>
          <w:rFonts w:ascii="Times New Roman" w:eastAsia="宋体" w:hAnsi="Times New Roman" w:cs="Times New Roman"/>
          <w:noProof/>
          <w:kern w:val="0"/>
          <w:sz w:val="20"/>
          <w:szCs w:val="20"/>
          <w:lang w:val="en-CA" w:eastAsia="ko-KR"/>
        </w:rPr>
        <w:t xml:space="preserve"> is invoked with the variable nTbW set equal to cbWidth, the variable nTbH set equal to cbHeight, the array rY set equal to resSamplesL, the array rCb set equal to resSamplesCb, and the array rCr set equal to resSamplesCr as inputs, and the output are modified versions of the arrays resSamplesL, resSamplesCb and resSamplesCr.</w:t>
      </w:r>
    </w:p>
    <w:p w:rsidR="002A7E8B" w:rsidRPr="002A7E8B" w:rsidRDefault="002A7E8B" w:rsidP="002A7E8B">
      <w:pPr>
        <w:widowControl/>
        <w:numPr>
          <w:ilvl w:val="0"/>
          <w:numId w:val="3"/>
        </w:numPr>
        <w:tabs>
          <w:tab w:val="left" w:pos="284"/>
          <w:tab w:val="left" w:pos="709"/>
          <w:tab w:val="left" w:pos="1191"/>
          <w:tab w:val="left" w:pos="1588"/>
          <w:tab w:val="left" w:pos="1985"/>
        </w:tabs>
        <w:overflowPunct w:val="0"/>
        <w:autoSpaceDE w:val="0"/>
        <w:autoSpaceDN w:val="0"/>
        <w:adjustRightInd w:val="0"/>
        <w:spacing w:before="136"/>
        <w:textAlignment w:val="baseline"/>
        <w:rPr>
          <w:rFonts w:ascii="Times New Roman" w:eastAsia="宋体" w:hAnsi="Times New Roman" w:cs="Times New Roman"/>
          <w:noProof/>
          <w:kern w:val="0"/>
          <w:sz w:val="20"/>
          <w:szCs w:val="20"/>
          <w:lang w:val="en-CA" w:eastAsia="en-US"/>
        </w:rPr>
      </w:pPr>
      <w:r w:rsidRPr="002A7E8B">
        <w:rPr>
          <w:rFonts w:ascii="Times New Roman" w:eastAsia="宋体" w:hAnsi="Times New Roman" w:cs="Times New Roman"/>
          <w:noProof/>
          <w:kern w:val="0"/>
          <w:sz w:val="20"/>
          <w:szCs w:val="20"/>
          <w:lang w:val="en-CA" w:eastAsia="en-US"/>
        </w:rPr>
        <w:t xml:space="preserve">The general decoding process for intra blocks as specified in clause </w:t>
      </w:r>
      <w:r w:rsidRPr="002A7E8B">
        <w:rPr>
          <w:rFonts w:ascii="Times New Roman" w:eastAsia="宋体" w:hAnsi="Times New Roman" w:cs="Times New Roman"/>
          <w:noProof/>
          <w:kern w:val="0"/>
          <w:sz w:val="20"/>
          <w:szCs w:val="20"/>
          <w:lang w:val="en-CA" w:eastAsia="en-US"/>
        </w:rPr>
        <w:fldChar w:fldCharType="begin" w:fldLock="1"/>
      </w:r>
      <w:r w:rsidRPr="002A7E8B">
        <w:rPr>
          <w:rFonts w:ascii="Times New Roman" w:eastAsia="宋体" w:hAnsi="Times New Roman" w:cs="Times New Roman"/>
          <w:noProof/>
          <w:kern w:val="0"/>
          <w:sz w:val="20"/>
          <w:szCs w:val="20"/>
          <w:lang w:val="en-CA" w:eastAsia="en-US"/>
        </w:rPr>
        <w:instrText xml:space="preserve"> REF _Ref330805510 \r \h </w:instrText>
      </w:r>
      <w:r>
        <w:rPr>
          <w:rFonts w:ascii="Times New Roman" w:eastAsia="宋体" w:hAnsi="Times New Roman" w:cs="Times New Roman"/>
          <w:noProof/>
          <w:kern w:val="0"/>
          <w:sz w:val="20"/>
          <w:szCs w:val="20"/>
          <w:lang w:val="en-CA" w:eastAsia="en-US"/>
        </w:rPr>
        <w:instrText xml:space="preserve"> \* MERGEFORMAT </w:instrText>
      </w:r>
      <w:r w:rsidRPr="002A7E8B">
        <w:rPr>
          <w:rFonts w:ascii="Times New Roman" w:eastAsia="宋体" w:hAnsi="Times New Roman" w:cs="Times New Roman"/>
          <w:noProof/>
          <w:kern w:val="0"/>
          <w:sz w:val="20"/>
          <w:szCs w:val="20"/>
          <w:lang w:val="en-CA" w:eastAsia="en-US"/>
        </w:rPr>
      </w:r>
      <w:r w:rsidRPr="002A7E8B">
        <w:rPr>
          <w:rFonts w:ascii="Times New Roman" w:eastAsia="宋体" w:hAnsi="Times New Roman" w:cs="Times New Roman"/>
          <w:noProof/>
          <w:kern w:val="0"/>
          <w:sz w:val="20"/>
          <w:szCs w:val="20"/>
          <w:lang w:val="en-CA" w:eastAsia="en-US"/>
        </w:rPr>
        <w:fldChar w:fldCharType="separate"/>
      </w:r>
      <w:r w:rsidRPr="002A7E8B">
        <w:rPr>
          <w:rFonts w:ascii="Times New Roman" w:eastAsia="宋体" w:hAnsi="Times New Roman" w:cs="Times New Roman"/>
          <w:noProof/>
          <w:kern w:val="0"/>
          <w:sz w:val="20"/>
          <w:szCs w:val="20"/>
          <w:lang w:val="en-CA" w:eastAsia="en-US"/>
        </w:rPr>
        <w:t>8.4.5.1</w:t>
      </w:r>
      <w:r w:rsidRPr="002A7E8B">
        <w:rPr>
          <w:rFonts w:ascii="Times New Roman" w:eastAsia="宋体" w:hAnsi="Times New Roman" w:cs="Times New Roman"/>
          <w:noProof/>
          <w:kern w:val="0"/>
          <w:sz w:val="20"/>
          <w:szCs w:val="20"/>
          <w:lang w:val="en-CA" w:eastAsia="en-US"/>
        </w:rPr>
        <w:fldChar w:fldCharType="end"/>
      </w:r>
      <w:r w:rsidRPr="002A7E8B">
        <w:rPr>
          <w:rFonts w:ascii="Times New Roman" w:eastAsia="宋体" w:hAnsi="Times New Roman" w:cs="Times New Roman"/>
          <w:noProof/>
          <w:kern w:val="0"/>
          <w:sz w:val="20"/>
          <w:szCs w:val="20"/>
          <w:lang w:val="en-CA" w:eastAsia="en-US"/>
        </w:rPr>
        <w:t xml:space="preserve"> is invoked with the sample location ( xTb0, yTb0 ) set equal to the luma location ( xCb, yCb ), the variable nCbW set equal to cbWidth, the variable nCbH set equal to cbHeight, the variable nTbW set equal to cbWidth, the variable nTbH set equal to cbHeight, predModeIntra, the variable cIdx set equal to 0, and controlPara set equal to ( cu_act_enabled_flag[ xCb ][ yCb ] ? 2 : 3 )</w:t>
      </w:r>
      <w:bookmarkStart w:id="6" w:name="_GoBack"/>
      <w:ins w:id="7" w:author="Xiaoyu Xiu" w:date="2020-07-01T08:25:00Z">
        <w:r w:rsidR="004643BE">
          <w:rPr>
            <w:rFonts w:ascii="Times New Roman" w:eastAsia="宋体" w:hAnsi="Times New Roman" w:cs="Times New Roman"/>
            <w:noProof/>
            <w:kern w:val="0"/>
            <w:sz w:val="20"/>
            <w:szCs w:val="20"/>
            <w:lang w:val="en-CA" w:eastAsia="en-US"/>
          </w:rPr>
          <w:t xml:space="preserve"> </w:t>
        </w:r>
        <w:r w:rsidR="004643BE" w:rsidRPr="004643BE">
          <w:rPr>
            <w:rFonts w:ascii="Times New Roman" w:eastAsia="宋体" w:hAnsi="Times New Roman" w:cs="Times New Roman"/>
            <w:noProof/>
            <w:kern w:val="0"/>
            <w:sz w:val="20"/>
            <w:szCs w:val="20"/>
            <w:lang w:val="en-CA" w:eastAsia="en-US"/>
          </w:rPr>
          <w:t>and the array resSamplesL when controlPara is equal to 2</w:t>
        </w:r>
      </w:ins>
      <w:bookmarkEnd w:id="6"/>
      <w:r w:rsidRPr="004643BE">
        <w:rPr>
          <w:rFonts w:ascii="Times New Roman" w:eastAsia="宋体" w:hAnsi="Times New Roman" w:cs="Times New Roman"/>
          <w:noProof/>
          <w:kern w:val="0"/>
          <w:sz w:val="20"/>
          <w:szCs w:val="20"/>
          <w:lang w:val="en-CA" w:eastAsia="en-US"/>
        </w:rPr>
        <w:t xml:space="preserve"> as inputs</w:t>
      </w:r>
      <w:r>
        <w:rPr>
          <w:rFonts w:ascii="Times New Roman" w:eastAsia="宋体" w:hAnsi="Times New Roman" w:cs="Times New Roman"/>
          <w:noProof/>
          <w:kern w:val="0"/>
          <w:sz w:val="20"/>
          <w:szCs w:val="20"/>
          <w:lang w:val="en-CA" w:eastAsia="en-US"/>
        </w:rPr>
        <w:t xml:space="preserve">, </w:t>
      </w:r>
      <w:r w:rsidRPr="002A7E8B">
        <w:rPr>
          <w:rFonts w:ascii="Times New Roman" w:eastAsia="宋体" w:hAnsi="Times New Roman" w:cs="Times New Roman"/>
          <w:noProof/>
          <w:kern w:val="0"/>
          <w:sz w:val="20"/>
          <w:szCs w:val="20"/>
          <w:lang w:val="en-CA" w:eastAsia="en-US"/>
        </w:rPr>
        <w:t>and the output is a modified reconstructed picture before in-loop filtering.</w:t>
      </w:r>
    </w:p>
    <w:p w:rsidR="002A7E8B" w:rsidRPr="002A7E8B" w:rsidRDefault="002A7E8B" w:rsidP="002A7E8B">
      <w:pPr>
        <w:widowControl/>
        <w:tabs>
          <w:tab w:val="left" w:pos="720"/>
          <w:tab w:val="left" w:pos="1080"/>
          <w:tab w:val="left" w:pos="1440"/>
          <w:tab w:val="left" w:pos="1843"/>
        </w:tabs>
        <w:overflowPunct w:val="0"/>
        <w:autoSpaceDE w:val="0"/>
        <w:autoSpaceDN w:val="0"/>
        <w:adjustRightInd w:val="0"/>
        <w:spacing w:before="136"/>
        <w:textAlignment w:val="baseline"/>
        <w:rPr>
          <w:rFonts w:ascii="Times New Roman" w:eastAsia="宋体" w:hAnsi="Times New Roman" w:cs="Times New Roman"/>
          <w:noProof/>
          <w:kern w:val="0"/>
          <w:sz w:val="20"/>
          <w:szCs w:val="20"/>
          <w:lang w:val="en-CA" w:eastAsia="en-US"/>
        </w:rPr>
      </w:pPr>
      <w:r w:rsidRPr="002A7E8B">
        <w:rPr>
          <w:rFonts w:ascii="Times New Roman" w:eastAsia="宋体" w:hAnsi="Times New Roman" w:cs="Times New Roman"/>
          <w:noProof/>
          <w:kern w:val="0"/>
          <w:sz w:val="20"/>
          <w:szCs w:val="20"/>
          <w:lang w:val="en-CA" w:eastAsia="en-US"/>
        </w:rPr>
        <w:t xml:space="preserve">When treeType is equal to SINGLE_TREE or treeType is equal to DUAL_TREE_CHROMA, and when sps_chroma_format_idc is not equal to 0, the decoding process for chroma samples is specified as follows: </w:t>
      </w:r>
    </w:p>
    <w:p w:rsidR="002A7E8B" w:rsidRPr="002A7E8B" w:rsidRDefault="002A7E8B" w:rsidP="002A7E8B">
      <w:pPr>
        <w:pStyle w:val="a3"/>
        <w:keepNext/>
        <w:widowControl/>
        <w:numPr>
          <w:ilvl w:val="0"/>
          <w:numId w:val="6"/>
        </w:numPr>
        <w:tabs>
          <w:tab w:val="left" w:pos="284"/>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en-US"/>
        </w:rPr>
      </w:pPr>
      <w:r w:rsidRPr="002A7E8B">
        <w:rPr>
          <w:rFonts w:ascii="Times New Roman" w:eastAsia="宋体" w:hAnsi="Times New Roman" w:cs="Times New Roman"/>
          <w:noProof/>
          <w:kern w:val="0"/>
          <w:sz w:val="20"/>
          <w:szCs w:val="20"/>
          <w:lang w:val="en-CA" w:eastAsia="en-US"/>
        </w:rPr>
        <w:t>If pred_mode_plt_flag is equal to 1, the following applies:</w:t>
      </w:r>
    </w:p>
    <w:p w:rsidR="002A7E8B" w:rsidRPr="002A7E8B" w:rsidRDefault="002A7E8B" w:rsidP="002A7E8B">
      <w:pPr>
        <w:widowControl/>
        <w:numPr>
          <w:ilvl w:val="0"/>
          <w:numId w:val="6"/>
        </w:numPr>
        <w:tabs>
          <w:tab w:val="left" w:pos="1191"/>
          <w:tab w:val="left" w:pos="1588"/>
          <w:tab w:val="left" w:pos="1985"/>
        </w:tabs>
        <w:overflowPunct w:val="0"/>
        <w:autoSpaceDE w:val="0"/>
        <w:autoSpaceDN w:val="0"/>
        <w:adjustRightInd w:val="0"/>
        <w:spacing w:before="136"/>
        <w:ind w:left="720" w:hanging="360"/>
        <w:textAlignment w:val="baseline"/>
        <w:rPr>
          <w:rFonts w:ascii="Times New Roman" w:eastAsia="宋体" w:hAnsi="Times New Roman" w:cs="Times New Roman"/>
          <w:kern w:val="0"/>
          <w:sz w:val="20"/>
          <w:szCs w:val="20"/>
          <w:lang w:val="en-CA" w:eastAsia="ko-KR"/>
        </w:rPr>
      </w:pPr>
      <w:r w:rsidRPr="002A7E8B">
        <w:rPr>
          <w:rFonts w:ascii="Times New Roman" w:eastAsia="宋体" w:hAnsi="Times New Roman" w:cs="Times New Roman"/>
          <w:kern w:val="0"/>
          <w:sz w:val="20"/>
          <w:szCs w:val="20"/>
          <w:lang w:val="en-CA" w:eastAsia="ko-KR"/>
        </w:rPr>
        <w:t>The general decoding process for palette blocks as specified in clause </w:t>
      </w:r>
      <w:r w:rsidRPr="002A7E8B">
        <w:rPr>
          <w:rFonts w:ascii="Times New Roman" w:eastAsia="宋体" w:hAnsi="Times New Roman" w:cs="Times New Roman"/>
          <w:kern w:val="0"/>
          <w:sz w:val="20"/>
          <w:szCs w:val="20"/>
          <w:lang w:val="en-CA" w:eastAsia="ko-KR"/>
        </w:rPr>
        <w:fldChar w:fldCharType="begin" w:fldLock="1"/>
      </w:r>
      <w:r w:rsidRPr="002A7E8B">
        <w:rPr>
          <w:rFonts w:ascii="Times New Roman" w:eastAsia="宋体" w:hAnsi="Times New Roman" w:cs="Times New Roman"/>
          <w:kern w:val="0"/>
          <w:sz w:val="20"/>
          <w:szCs w:val="20"/>
          <w:lang w:val="en-CA" w:eastAsia="ko-KR"/>
        </w:rPr>
        <w:instrText xml:space="preserve"> REF _Ref14178951 \r \h  \* MERGEFORMAT </w:instrText>
      </w:r>
      <w:r w:rsidRPr="002A7E8B">
        <w:rPr>
          <w:rFonts w:ascii="Times New Roman" w:eastAsia="宋体" w:hAnsi="Times New Roman" w:cs="Times New Roman"/>
          <w:kern w:val="0"/>
          <w:sz w:val="20"/>
          <w:szCs w:val="20"/>
          <w:lang w:val="en-CA" w:eastAsia="ko-KR"/>
        </w:rPr>
      </w:r>
      <w:r w:rsidRPr="002A7E8B">
        <w:rPr>
          <w:rFonts w:ascii="Times New Roman" w:eastAsia="宋体" w:hAnsi="Times New Roman" w:cs="Times New Roman"/>
          <w:kern w:val="0"/>
          <w:sz w:val="20"/>
          <w:szCs w:val="20"/>
          <w:lang w:val="en-CA" w:eastAsia="ko-KR"/>
        </w:rPr>
        <w:fldChar w:fldCharType="separate"/>
      </w:r>
      <w:r w:rsidRPr="002A7E8B">
        <w:rPr>
          <w:rFonts w:ascii="Times New Roman" w:eastAsia="宋体" w:hAnsi="Times New Roman" w:cs="Times New Roman"/>
          <w:kern w:val="0"/>
          <w:sz w:val="20"/>
          <w:szCs w:val="20"/>
          <w:lang w:val="en-CA" w:eastAsia="ko-KR"/>
        </w:rPr>
        <w:t>8.4.5.3</w:t>
      </w:r>
      <w:r w:rsidRPr="002A7E8B">
        <w:rPr>
          <w:rFonts w:ascii="Times New Roman" w:eastAsia="宋体" w:hAnsi="Times New Roman" w:cs="Times New Roman"/>
          <w:kern w:val="0"/>
          <w:sz w:val="20"/>
          <w:szCs w:val="20"/>
          <w:lang w:val="en-CA" w:eastAsia="ko-KR"/>
        </w:rPr>
        <w:fldChar w:fldCharType="end"/>
      </w:r>
      <w:r w:rsidRPr="002A7E8B">
        <w:rPr>
          <w:rFonts w:ascii="Times New Roman" w:eastAsia="宋体" w:hAnsi="Times New Roman" w:cs="Times New Roman"/>
          <w:kern w:val="0"/>
          <w:sz w:val="20"/>
          <w:szCs w:val="20"/>
          <w:lang w:val="en-CA" w:eastAsia="ko-KR"/>
        </w:rPr>
        <w:t xml:space="preserve"> is invoked with ( xCbComp, yCbComp ) set equal to the chroma location </w:t>
      </w:r>
      <w:r w:rsidRPr="002A7E8B">
        <w:rPr>
          <w:rFonts w:ascii="Times New Roman" w:eastAsia="宋体" w:hAnsi="Times New Roman" w:cs="Times New Roman"/>
          <w:kern w:val="0"/>
          <w:sz w:val="20"/>
          <w:szCs w:val="20"/>
          <w:lang w:val="en-CA" w:eastAsia="ko-KR"/>
        </w:rPr>
        <w:lastRenderedPageBreak/>
        <w:t>( xCb / SubWidthC , yCb / SubHeightC ), the variable treeType, the variable cIdx set equal to 1, the variable nCbW set equal to ( cbWidth / SubWidthC ), the variable nCbH set equal to ( cbHeight / SubHeightC ).</w:t>
      </w:r>
    </w:p>
    <w:p w:rsidR="002A7E8B" w:rsidRPr="002A7E8B" w:rsidRDefault="002A7E8B" w:rsidP="002A7E8B">
      <w:pPr>
        <w:widowControl/>
        <w:numPr>
          <w:ilvl w:val="0"/>
          <w:numId w:val="6"/>
        </w:numPr>
        <w:tabs>
          <w:tab w:val="left" w:pos="1191"/>
          <w:tab w:val="left" w:pos="1588"/>
          <w:tab w:val="left" w:pos="1985"/>
        </w:tabs>
        <w:overflowPunct w:val="0"/>
        <w:autoSpaceDE w:val="0"/>
        <w:autoSpaceDN w:val="0"/>
        <w:adjustRightInd w:val="0"/>
        <w:spacing w:before="136"/>
        <w:ind w:left="720" w:hanging="360"/>
        <w:textAlignment w:val="baseline"/>
        <w:rPr>
          <w:rFonts w:ascii="Times New Roman" w:eastAsia="宋体" w:hAnsi="Times New Roman" w:cs="Times New Roman"/>
          <w:kern w:val="0"/>
          <w:sz w:val="20"/>
          <w:szCs w:val="20"/>
          <w:lang w:val="en-CA" w:eastAsia="ko-KR"/>
        </w:rPr>
      </w:pPr>
      <w:r w:rsidRPr="002A7E8B">
        <w:rPr>
          <w:rFonts w:ascii="Times New Roman" w:eastAsia="宋体" w:hAnsi="Times New Roman" w:cs="Times New Roman"/>
          <w:kern w:val="0"/>
          <w:sz w:val="20"/>
          <w:szCs w:val="20"/>
          <w:lang w:val="en-CA" w:eastAsia="ko-KR"/>
        </w:rPr>
        <w:t>The general decoding process for palette blocks as specified in clause </w:t>
      </w:r>
      <w:r w:rsidRPr="002A7E8B">
        <w:rPr>
          <w:rFonts w:ascii="Times New Roman" w:eastAsia="宋体" w:hAnsi="Times New Roman" w:cs="Times New Roman"/>
          <w:kern w:val="0"/>
          <w:sz w:val="20"/>
          <w:szCs w:val="20"/>
          <w:lang w:val="en-CA" w:eastAsia="ko-KR"/>
        </w:rPr>
        <w:fldChar w:fldCharType="begin" w:fldLock="1"/>
      </w:r>
      <w:r w:rsidRPr="002A7E8B">
        <w:rPr>
          <w:rFonts w:ascii="Times New Roman" w:eastAsia="宋体" w:hAnsi="Times New Roman" w:cs="Times New Roman"/>
          <w:kern w:val="0"/>
          <w:sz w:val="20"/>
          <w:szCs w:val="20"/>
          <w:lang w:val="en-CA" w:eastAsia="ko-KR"/>
        </w:rPr>
        <w:instrText xml:space="preserve"> REF _Ref14178951 \r \h  \* MERGEFORMAT </w:instrText>
      </w:r>
      <w:r w:rsidRPr="002A7E8B">
        <w:rPr>
          <w:rFonts w:ascii="Times New Roman" w:eastAsia="宋体" w:hAnsi="Times New Roman" w:cs="Times New Roman"/>
          <w:kern w:val="0"/>
          <w:sz w:val="20"/>
          <w:szCs w:val="20"/>
          <w:lang w:val="en-CA" w:eastAsia="ko-KR"/>
        </w:rPr>
      </w:r>
      <w:r w:rsidRPr="002A7E8B">
        <w:rPr>
          <w:rFonts w:ascii="Times New Roman" w:eastAsia="宋体" w:hAnsi="Times New Roman" w:cs="Times New Roman"/>
          <w:kern w:val="0"/>
          <w:sz w:val="20"/>
          <w:szCs w:val="20"/>
          <w:lang w:val="en-CA" w:eastAsia="ko-KR"/>
        </w:rPr>
        <w:fldChar w:fldCharType="separate"/>
      </w:r>
      <w:r w:rsidRPr="002A7E8B">
        <w:rPr>
          <w:rFonts w:ascii="Times New Roman" w:eastAsia="宋体" w:hAnsi="Times New Roman" w:cs="Times New Roman"/>
          <w:kern w:val="0"/>
          <w:sz w:val="20"/>
          <w:szCs w:val="20"/>
          <w:lang w:val="en-CA" w:eastAsia="ko-KR"/>
        </w:rPr>
        <w:t>8.4.5.3</w:t>
      </w:r>
      <w:r w:rsidRPr="002A7E8B">
        <w:rPr>
          <w:rFonts w:ascii="Times New Roman" w:eastAsia="宋体" w:hAnsi="Times New Roman" w:cs="Times New Roman"/>
          <w:kern w:val="0"/>
          <w:sz w:val="20"/>
          <w:szCs w:val="20"/>
          <w:lang w:val="en-CA" w:eastAsia="ko-KR"/>
        </w:rPr>
        <w:fldChar w:fldCharType="end"/>
      </w:r>
      <w:r w:rsidRPr="002A7E8B">
        <w:rPr>
          <w:rFonts w:ascii="Times New Roman" w:eastAsia="宋体" w:hAnsi="Times New Roman" w:cs="Times New Roman"/>
          <w:kern w:val="0"/>
          <w:sz w:val="20"/>
          <w:szCs w:val="20"/>
          <w:lang w:val="en-CA" w:eastAsia="ko-KR"/>
        </w:rPr>
        <w:t xml:space="preserve"> is invoked with ( xCbComp, yCbComp ) set equal to the chroma location ( xCb / SubWidthC , yCb / SubHeightC ), the variable treeType, the variable cIdx set equal to 2, the variable nCbW set equal to ( cbWidth / SubWidthC ), the variable nCbH set equal to ( cbHeight / SubHeightC ).</w:t>
      </w:r>
    </w:p>
    <w:p w:rsidR="002A7E8B" w:rsidRPr="002A7E8B" w:rsidRDefault="002A7E8B" w:rsidP="002A7E8B">
      <w:pPr>
        <w:pStyle w:val="a3"/>
        <w:keepNext/>
        <w:widowControl/>
        <w:numPr>
          <w:ilvl w:val="0"/>
          <w:numId w:val="6"/>
        </w:numPr>
        <w:tabs>
          <w:tab w:val="left" w:pos="284"/>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en-US"/>
        </w:rPr>
      </w:pPr>
      <w:r w:rsidRPr="002A7E8B">
        <w:rPr>
          <w:rFonts w:ascii="Times New Roman" w:eastAsia="宋体" w:hAnsi="Times New Roman" w:cs="Times New Roman"/>
          <w:noProof/>
          <w:kern w:val="0"/>
          <w:sz w:val="20"/>
          <w:szCs w:val="20"/>
          <w:lang w:val="en-CA" w:eastAsia="en-US"/>
        </w:rPr>
        <w:t>Otherwise (pred_mode_plt_flag is equal to 0), the following applies:</w:t>
      </w:r>
    </w:p>
    <w:p w:rsidR="002A7E8B" w:rsidRPr="002A7E8B" w:rsidRDefault="002A7E8B" w:rsidP="00D82302">
      <w:pPr>
        <w:widowControl/>
        <w:numPr>
          <w:ilvl w:val="0"/>
          <w:numId w:val="8"/>
        </w:numPr>
        <w:tabs>
          <w:tab w:val="left" w:pos="284"/>
          <w:tab w:val="left" w:pos="709"/>
          <w:tab w:val="left" w:pos="1191"/>
          <w:tab w:val="left" w:pos="1588"/>
          <w:tab w:val="left" w:pos="1985"/>
        </w:tabs>
        <w:overflowPunct w:val="0"/>
        <w:autoSpaceDE w:val="0"/>
        <w:autoSpaceDN w:val="0"/>
        <w:adjustRightInd w:val="0"/>
        <w:spacing w:before="136"/>
        <w:textAlignment w:val="baseline"/>
        <w:rPr>
          <w:rFonts w:ascii="Times New Roman" w:eastAsia="宋体" w:hAnsi="Times New Roman" w:cs="Times New Roman"/>
          <w:noProof/>
          <w:kern w:val="0"/>
          <w:sz w:val="20"/>
          <w:szCs w:val="20"/>
          <w:lang w:val="en-CA" w:eastAsia="en-US"/>
        </w:rPr>
      </w:pPr>
      <w:r w:rsidRPr="002A7E8B">
        <w:rPr>
          <w:rFonts w:ascii="Times New Roman" w:eastAsia="宋体" w:hAnsi="Times New Roman" w:cs="Times New Roman"/>
          <w:noProof/>
          <w:kern w:val="0"/>
          <w:sz w:val="20"/>
          <w:szCs w:val="20"/>
          <w:lang w:val="en-CA" w:eastAsia="en-US"/>
        </w:rPr>
        <w:t xml:space="preserve">The derivation process for the chroma intra prediction mode as specified in clause </w:t>
      </w:r>
      <w:r w:rsidRPr="002A7E8B">
        <w:rPr>
          <w:rFonts w:ascii="Times New Roman" w:eastAsia="宋体" w:hAnsi="Times New Roman" w:cs="Times New Roman"/>
          <w:noProof/>
          <w:kern w:val="0"/>
          <w:sz w:val="20"/>
          <w:szCs w:val="20"/>
          <w:lang w:val="en-CA" w:eastAsia="en-US"/>
        </w:rPr>
        <w:fldChar w:fldCharType="begin" w:fldLock="1"/>
      </w:r>
      <w:r w:rsidRPr="002A7E8B">
        <w:rPr>
          <w:rFonts w:ascii="Times New Roman" w:eastAsia="宋体" w:hAnsi="Times New Roman" w:cs="Times New Roman"/>
          <w:noProof/>
          <w:kern w:val="0"/>
          <w:sz w:val="20"/>
          <w:szCs w:val="20"/>
          <w:lang w:val="en-CA" w:eastAsia="en-US"/>
        </w:rPr>
        <w:instrText xml:space="preserve"> REF _Ref287029616 \r \h  \* MERGEFORMAT </w:instrText>
      </w:r>
      <w:r w:rsidRPr="002A7E8B">
        <w:rPr>
          <w:rFonts w:ascii="Times New Roman" w:eastAsia="宋体" w:hAnsi="Times New Roman" w:cs="Times New Roman"/>
          <w:noProof/>
          <w:kern w:val="0"/>
          <w:sz w:val="20"/>
          <w:szCs w:val="20"/>
          <w:lang w:val="en-CA" w:eastAsia="en-US"/>
        </w:rPr>
      </w:r>
      <w:r w:rsidRPr="002A7E8B">
        <w:rPr>
          <w:rFonts w:ascii="Times New Roman" w:eastAsia="宋体" w:hAnsi="Times New Roman" w:cs="Times New Roman"/>
          <w:noProof/>
          <w:kern w:val="0"/>
          <w:sz w:val="20"/>
          <w:szCs w:val="20"/>
          <w:lang w:val="en-CA" w:eastAsia="en-US"/>
        </w:rPr>
        <w:fldChar w:fldCharType="separate"/>
      </w:r>
      <w:r w:rsidRPr="002A7E8B">
        <w:rPr>
          <w:rFonts w:ascii="Times New Roman" w:eastAsia="宋体" w:hAnsi="Times New Roman" w:cs="Times New Roman"/>
          <w:noProof/>
          <w:kern w:val="0"/>
          <w:sz w:val="20"/>
          <w:szCs w:val="20"/>
          <w:lang w:val="en-CA" w:eastAsia="en-US"/>
        </w:rPr>
        <w:t>8.4.3</w:t>
      </w:r>
      <w:r w:rsidRPr="002A7E8B">
        <w:rPr>
          <w:rFonts w:ascii="Times New Roman" w:eastAsia="宋体" w:hAnsi="Times New Roman" w:cs="Times New Roman"/>
          <w:noProof/>
          <w:kern w:val="0"/>
          <w:sz w:val="20"/>
          <w:szCs w:val="20"/>
          <w:lang w:val="en-CA" w:eastAsia="en-US"/>
        </w:rPr>
        <w:fldChar w:fldCharType="end"/>
      </w:r>
      <w:r w:rsidRPr="002A7E8B">
        <w:rPr>
          <w:rFonts w:ascii="Times New Roman" w:eastAsia="宋体" w:hAnsi="Times New Roman" w:cs="Times New Roman"/>
          <w:noProof/>
          <w:kern w:val="0"/>
          <w:sz w:val="20"/>
          <w:szCs w:val="20"/>
          <w:lang w:val="en-CA" w:eastAsia="en-US"/>
        </w:rPr>
        <w:t xml:space="preserve"> is invoked with the luma location ( xCb, yCb ), the width of the current coding block in luma samples cbWidth, the height of the current coding block in luma samples cbHeight, and the tree type treeType as inputs.</w:t>
      </w:r>
    </w:p>
    <w:p w:rsidR="002A7E8B" w:rsidRPr="002A7E8B" w:rsidRDefault="002A7E8B" w:rsidP="00D82302">
      <w:pPr>
        <w:widowControl/>
        <w:numPr>
          <w:ilvl w:val="0"/>
          <w:numId w:val="8"/>
        </w:numPr>
        <w:tabs>
          <w:tab w:val="left" w:pos="284"/>
          <w:tab w:val="left" w:pos="709"/>
          <w:tab w:val="left" w:pos="1191"/>
          <w:tab w:val="left" w:pos="1588"/>
          <w:tab w:val="left" w:pos="1985"/>
        </w:tabs>
        <w:overflowPunct w:val="0"/>
        <w:autoSpaceDE w:val="0"/>
        <w:autoSpaceDN w:val="0"/>
        <w:adjustRightInd w:val="0"/>
        <w:spacing w:before="136"/>
        <w:textAlignment w:val="baseline"/>
        <w:rPr>
          <w:rFonts w:ascii="Times New Roman" w:eastAsia="宋体" w:hAnsi="Times New Roman" w:cs="Times New Roman"/>
          <w:noProof/>
          <w:kern w:val="0"/>
          <w:sz w:val="20"/>
          <w:szCs w:val="20"/>
          <w:lang w:val="en-CA" w:eastAsia="en-US"/>
        </w:rPr>
      </w:pPr>
      <w:r w:rsidRPr="002A7E8B">
        <w:rPr>
          <w:rFonts w:ascii="Times New Roman" w:eastAsia="宋体" w:hAnsi="Times New Roman" w:cs="Times New Roman"/>
          <w:noProof/>
          <w:kern w:val="0"/>
          <w:sz w:val="20"/>
          <w:szCs w:val="20"/>
          <w:lang w:val="en-CA" w:eastAsia="en-US"/>
        </w:rPr>
        <w:t xml:space="preserve">The general decoding process for intra blocks as specified in clause </w:t>
      </w:r>
      <w:r w:rsidRPr="002A7E8B">
        <w:rPr>
          <w:rFonts w:ascii="Times New Roman" w:eastAsia="宋体" w:hAnsi="Times New Roman" w:cs="Times New Roman"/>
          <w:noProof/>
          <w:kern w:val="0"/>
          <w:sz w:val="20"/>
          <w:szCs w:val="20"/>
          <w:lang w:val="en-CA" w:eastAsia="en-US"/>
        </w:rPr>
        <w:fldChar w:fldCharType="begin" w:fldLock="1"/>
      </w:r>
      <w:r w:rsidRPr="002A7E8B">
        <w:rPr>
          <w:rFonts w:ascii="Times New Roman" w:eastAsia="宋体" w:hAnsi="Times New Roman" w:cs="Times New Roman"/>
          <w:noProof/>
          <w:kern w:val="0"/>
          <w:sz w:val="20"/>
          <w:szCs w:val="20"/>
          <w:lang w:val="en-CA" w:eastAsia="en-US"/>
        </w:rPr>
        <w:instrText xml:space="preserve"> REF _Ref330805510 \r \h  \* MERGEFORMAT </w:instrText>
      </w:r>
      <w:r w:rsidRPr="002A7E8B">
        <w:rPr>
          <w:rFonts w:ascii="Times New Roman" w:eastAsia="宋体" w:hAnsi="Times New Roman" w:cs="Times New Roman"/>
          <w:noProof/>
          <w:kern w:val="0"/>
          <w:sz w:val="20"/>
          <w:szCs w:val="20"/>
          <w:lang w:val="en-CA" w:eastAsia="en-US"/>
        </w:rPr>
      </w:r>
      <w:r w:rsidRPr="002A7E8B">
        <w:rPr>
          <w:rFonts w:ascii="Times New Roman" w:eastAsia="宋体" w:hAnsi="Times New Roman" w:cs="Times New Roman"/>
          <w:noProof/>
          <w:kern w:val="0"/>
          <w:sz w:val="20"/>
          <w:szCs w:val="20"/>
          <w:lang w:val="en-CA" w:eastAsia="en-US"/>
        </w:rPr>
        <w:fldChar w:fldCharType="separate"/>
      </w:r>
      <w:r w:rsidRPr="002A7E8B">
        <w:rPr>
          <w:rFonts w:ascii="Times New Roman" w:eastAsia="宋体" w:hAnsi="Times New Roman" w:cs="Times New Roman"/>
          <w:noProof/>
          <w:kern w:val="0"/>
          <w:sz w:val="20"/>
          <w:szCs w:val="20"/>
          <w:lang w:val="en-CA" w:eastAsia="en-US"/>
        </w:rPr>
        <w:t>8.4.5.1</w:t>
      </w:r>
      <w:r w:rsidRPr="002A7E8B">
        <w:rPr>
          <w:rFonts w:ascii="Times New Roman" w:eastAsia="宋体" w:hAnsi="Times New Roman" w:cs="Times New Roman"/>
          <w:noProof/>
          <w:kern w:val="0"/>
          <w:sz w:val="20"/>
          <w:szCs w:val="20"/>
          <w:lang w:val="en-CA" w:eastAsia="en-US"/>
        </w:rPr>
        <w:fldChar w:fldCharType="end"/>
      </w:r>
      <w:r w:rsidRPr="002A7E8B">
        <w:rPr>
          <w:rFonts w:ascii="Times New Roman" w:eastAsia="宋体" w:hAnsi="Times New Roman" w:cs="Times New Roman"/>
          <w:noProof/>
          <w:kern w:val="0"/>
          <w:sz w:val="20"/>
          <w:szCs w:val="20"/>
          <w:lang w:val="en-CA" w:eastAsia="en-US"/>
        </w:rPr>
        <w:t xml:space="preserve"> is invoked with the sample location ( xTb0, yTb0 ) set equal to the chroma location ( xCb / SubWidthC, yCb / SubHeightC ), the variable nCbW set equal to ( cbWidth / SubWidthC ), the variable nCbH set equal to ( cbHeight / SubHeightC ), the variable nTbW set equal to ( cbWidth / SubWidthC  ), the variable nTbH set equal to ( cbHeight / SubHeightC ), the variable predModeIntra set equal to IntraPredModeC[ xCb ][ yCb ], the variable cIdx set equal to 1, and controlPara set equal to ( cu_act_enabled_flag[ xCb ][ yCb ] ? 2 : 3 )</w:t>
      </w:r>
      <w:ins w:id="8" w:author="Xiaoyu Xiu" w:date="2020-07-01T08:25:00Z">
        <w:r w:rsidR="004643BE">
          <w:rPr>
            <w:rFonts w:ascii="Times New Roman" w:eastAsia="宋体" w:hAnsi="Times New Roman" w:cs="Times New Roman"/>
            <w:noProof/>
            <w:kern w:val="0"/>
            <w:sz w:val="20"/>
            <w:szCs w:val="20"/>
            <w:lang w:val="en-CA" w:eastAsia="en-US"/>
          </w:rPr>
          <w:t xml:space="preserve"> </w:t>
        </w:r>
        <w:r w:rsidR="004643BE" w:rsidRPr="004643BE">
          <w:rPr>
            <w:rFonts w:ascii="Times New Roman" w:eastAsia="宋体" w:hAnsi="Times New Roman" w:cs="Times New Roman"/>
            <w:noProof/>
            <w:kern w:val="0"/>
            <w:sz w:val="20"/>
            <w:szCs w:val="20"/>
            <w:lang w:val="en-CA" w:eastAsia="en-US"/>
          </w:rPr>
          <w:t xml:space="preserve">and the array </w:t>
        </w:r>
        <w:r w:rsidR="004643BE" w:rsidRPr="004643BE">
          <w:rPr>
            <w:rFonts w:ascii="Times New Roman" w:eastAsia="宋体" w:hAnsi="Times New Roman" w:cs="Times New Roman"/>
            <w:noProof/>
            <w:kern w:val="0"/>
            <w:sz w:val="20"/>
            <w:szCs w:val="20"/>
            <w:lang w:val="en-CA" w:eastAsia="ko-KR"/>
          </w:rPr>
          <w:t>resSamplesCb</w:t>
        </w:r>
        <w:r w:rsidR="004643BE" w:rsidRPr="004643BE">
          <w:rPr>
            <w:rFonts w:ascii="Times New Roman" w:eastAsia="宋体" w:hAnsi="Times New Roman" w:cs="Times New Roman"/>
            <w:noProof/>
            <w:kern w:val="0"/>
            <w:sz w:val="20"/>
            <w:szCs w:val="20"/>
            <w:lang w:val="en-CA" w:eastAsia="en-US"/>
          </w:rPr>
          <w:t xml:space="preserve"> when controlPara is equal to 2 as inputs</w:t>
        </w:r>
      </w:ins>
      <w:r w:rsidRPr="002A7E8B">
        <w:rPr>
          <w:rFonts w:ascii="Times New Roman" w:eastAsia="宋体" w:hAnsi="Times New Roman" w:cs="Times New Roman"/>
          <w:noProof/>
          <w:kern w:val="0"/>
          <w:sz w:val="20"/>
          <w:szCs w:val="20"/>
          <w:lang w:val="en-CA" w:eastAsia="en-US"/>
        </w:rPr>
        <w:t>, and the output is a modified reconstructed picture before in-loop filtering.</w:t>
      </w:r>
    </w:p>
    <w:p w:rsidR="002A7E8B" w:rsidRPr="002A7E8B" w:rsidRDefault="002A7E8B" w:rsidP="00D82302">
      <w:pPr>
        <w:widowControl/>
        <w:numPr>
          <w:ilvl w:val="0"/>
          <w:numId w:val="8"/>
        </w:numPr>
        <w:tabs>
          <w:tab w:val="left" w:pos="284"/>
          <w:tab w:val="left" w:pos="709"/>
          <w:tab w:val="left" w:pos="1191"/>
          <w:tab w:val="left" w:pos="1588"/>
          <w:tab w:val="left" w:pos="1985"/>
        </w:tabs>
        <w:overflowPunct w:val="0"/>
        <w:autoSpaceDE w:val="0"/>
        <w:autoSpaceDN w:val="0"/>
        <w:adjustRightInd w:val="0"/>
        <w:spacing w:before="136"/>
        <w:textAlignment w:val="baseline"/>
        <w:rPr>
          <w:rFonts w:ascii="Times New Roman" w:eastAsia="宋体" w:hAnsi="Times New Roman" w:cs="Times New Roman"/>
          <w:noProof/>
          <w:kern w:val="0"/>
          <w:sz w:val="20"/>
          <w:szCs w:val="20"/>
          <w:lang w:val="en-CA" w:eastAsia="en-US"/>
        </w:rPr>
      </w:pPr>
      <w:r w:rsidRPr="002A7E8B">
        <w:rPr>
          <w:rFonts w:ascii="Times New Roman" w:eastAsia="宋体" w:hAnsi="Times New Roman" w:cs="Times New Roman"/>
          <w:noProof/>
          <w:kern w:val="0"/>
          <w:sz w:val="20"/>
          <w:szCs w:val="20"/>
          <w:lang w:val="en-CA" w:eastAsia="en-US"/>
        </w:rPr>
        <w:t xml:space="preserve">The general decoding process for intra blocks as specified in clause </w:t>
      </w:r>
      <w:r w:rsidRPr="002A7E8B">
        <w:rPr>
          <w:rFonts w:ascii="Times New Roman" w:eastAsia="宋体" w:hAnsi="Times New Roman" w:cs="Times New Roman"/>
          <w:noProof/>
          <w:kern w:val="0"/>
          <w:sz w:val="20"/>
          <w:szCs w:val="20"/>
          <w:lang w:val="en-CA" w:eastAsia="en-US"/>
        </w:rPr>
        <w:fldChar w:fldCharType="begin" w:fldLock="1"/>
      </w:r>
      <w:r w:rsidRPr="002A7E8B">
        <w:rPr>
          <w:rFonts w:ascii="Times New Roman" w:eastAsia="宋体" w:hAnsi="Times New Roman" w:cs="Times New Roman"/>
          <w:noProof/>
          <w:kern w:val="0"/>
          <w:sz w:val="20"/>
          <w:szCs w:val="20"/>
          <w:lang w:val="en-CA" w:eastAsia="en-US"/>
        </w:rPr>
        <w:instrText xml:space="preserve"> REF _Ref330805510 \r \h  \* MERGEFORMAT </w:instrText>
      </w:r>
      <w:r w:rsidRPr="002A7E8B">
        <w:rPr>
          <w:rFonts w:ascii="Times New Roman" w:eastAsia="宋体" w:hAnsi="Times New Roman" w:cs="Times New Roman"/>
          <w:noProof/>
          <w:kern w:val="0"/>
          <w:sz w:val="20"/>
          <w:szCs w:val="20"/>
          <w:lang w:val="en-CA" w:eastAsia="en-US"/>
        </w:rPr>
      </w:r>
      <w:r w:rsidRPr="002A7E8B">
        <w:rPr>
          <w:rFonts w:ascii="Times New Roman" w:eastAsia="宋体" w:hAnsi="Times New Roman" w:cs="Times New Roman"/>
          <w:noProof/>
          <w:kern w:val="0"/>
          <w:sz w:val="20"/>
          <w:szCs w:val="20"/>
          <w:lang w:val="en-CA" w:eastAsia="en-US"/>
        </w:rPr>
        <w:fldChar w:fldCharType="separate"/>
      </w:r>
      <w:r w:rsidRPr="002A7E8B">
        <w:rPr>
          <w:rFonts w:ascii="Times New Roman" w:eastAsia="宋体" w:hAnsi="Times New Roman" w:cs="Times New Roman"/>
          <w:noProof/>
          <w:kern w:val="0"/>
          <w:sz w:val="20"/>
          <w:szCs w:val="20"/>
          <w:lang w:val="en-CA" w:eastAsia="en-US"/>
        </w:rPr>
        <w:t>8.4.5.1</w:t>
      </w:r>
      <w:r w:rsidRPr="002A7E8B">
        <w:rPr>
          <w:rFonts w:ascii="Times New Roman" w:eastAsia="宋体" w:hAnsi="Times New Roman" w:cs="Times New Roman"/>
          <w:noProof/>
          <w:kern w:val="0"/>
          <w:sz w:val="20"/>
          <w:szCs w:val="20"/>
          <w:lang w:val="en-CA" w:eastAsia="en-US"/>
        </w:rPr>
        <w:fldChar w:fldCharType="end"/>
      </w:r>
      <w:r w:rsidRPr="002A7E8B">
        <w:rPr>
          <w:rFonts w:ascii="Times New Roman" w:eastAsia="宋体" w:hAnsi="Times New Roman" w:cs="Times New Roman"/>
          <w:noProof/>
          <w:kern w:val="0"/>
          <w:sz w:val="20"/>
          <w:szCs w:val="20"/>
          <w:lang w:val="en-CA" w:eastAsia="en-US"/>
        </w:rPr>
        <w:t xml:space="preserve"> is invoked with the sample location ( xTb0, yTb0 ) set equal to the chroma location ( xCb / SubWidthC, yCb / SubHeightC ), the variable nCbW set equal to ( cbWidth / SubWidthC ), the variable nCbH set equal to ( cbHeight / SubHeightC ), the variable nTbW set equal to ( cbWidth / SubWidthC  ), the variable nTbH set equal to ( cbHeight / SubHeightC ), the variable predModeIntra set equal to IntraPredModeC[ xCb ][ yCb ], the variable cIdx set equal to 2, and controlPara set equal to ( cu_act_enabled_flag[ xCb ][ yCb ] ? 2 : 3 )</w:t>
      </w:r>
      <w:ins w:id="9" w:author="Xiaoyu Xiu" w:date="2020-07-01T08:26:00Z">
        <w:r w:rsidR="004643BE">
          <w:rPr>
            <w:rFonts w:ascii="Times New Roman" w:eastAsia="宋体" w:hAnsi="Times New Roman" w:cs="Times New Roman"/>
            <w:noProof/>
            <w:kern w:val="0"/>
            <w:sz w:val="20"/>
            <w:szCs w:val="20"/>
            <w:lang w:val="en-CA" w:eastAsia="en-US"/>
          </w:rPr>
          <w:t xml:space="preserve"> </w:t>
        </w:r>
        <w:r w:rsidR="004643BE" w:rsidRPr="004643BE">
          <w:rPr>
            <w:rFonts w:ascii="Times New Roman" w:eastAsia="宋体" w:hAnsi="Times New Roman" w:cs="Times New Roman"/>
            <w:noProof/>
            <w:kern w:val="0"/>
            <w:sz w:val="20"/>
            <w:szCs w:val="20"/>
            <w:lang w:val="en-CA" w:eastAsia="en-US"/>
          </w:rPr>
          <w:t xml:space="preserve">and the array </w:t>
        </w:r>
        <w:r w:rsidR="004643BE" w:rsidRPr="004643BE">
          <w:rPr>
            <w:rFonts w:ascii="Times New Roman" w:eastAsia="宋体" w:hAnsi="Times New Roman" w:cs="Times New Roman"/>
            <w:noProof/>
            <w:kern w:val="0"/>
            <w:sz w:val="20"/>
            <w:szCs w:val="20"/>
            <w:lang w:val="en-CA" w:eastAsia="ko-KR"/>
          </w:rPr>
          <w:t>resSamplesCr</w:t>
        </w:r>
        <w:r w:rsidR="004643BE" w:rsidRPr="004643BE">
          <w:rPr>
            <w:rFonts w:ascii="Times New Roman" w:eastAsia="宋体" w:hAnsi="Times New Roman" w:cs="Times New Roman"/>
            <w:noProof/>
            <w:kern w:val="0"/>
            <w:sz w:val="20"/>
            <w:szCs w:val="20"/>
            <w:lang w:val="en-CA" w:eastAsia="en-US"/>
          </w:rPr>
          <w:t xml:space="preserve"> when controlPara is equal to 2 as inputs</w:t>
        </w:r>
      </w:ins>
      <w:r w:rsidRPr="002A7E8B">
        <w:rPr>
          <w:rFonts w:ascii="Times New Roman" w:eastAsia="宋体" w:hAnsi="Times New Roman" w:cs="Times New Roman"/>
          <w:noProof/>
          <w:kern w:val="0"/>
          <w:sz w:val="20"/>
          <w:szCs w:val="20"/>
          <w:lang w:val="en-CA" w:eastAsia="en-US"/>
        </w:rPr>
        <w:t>, and the output is a modified reconstructed picture before in-loop filtering.</w:t>
      </w:r>
    </w:p>
    <w:p w:rsidR="002A7E8B" w:rsidRDefault="002A7E8B">
      <w:pPr>
        <w:rPr>
          <w:lang w:val="en-CA"/>
        </w:rPr>
      </w:pPr>
    </w:p>
    <w:p w:rsidR="00761A0C" w:rsidRPr="00F43CC3" w:rsidRDefault="00761A0C" w:rsidP="00761A0C">
      <w:pPr>
        <w:pStyle w:val="4"/>
        <w:rPr>
          <w:noProof/>
          <w:lang w:val="en-CA"/>
        </w:rPr>
      </w:pPr>
      <w:bookmarkStart w:id="10" w:name="_Ref330805510"/>
      <w:bookmarkStart w:id="11" w:name="_Toc415475911"/>
      <w:bookmarkStart w:id="12" w:name="_Toc423599186"/>
      <w:bookmarkStart w:id="13" w:name="_Toc423601690"/>
      <w:r>
        <w:rPr>
          <w:noProof/>
          <w:lang w:val="en-CA"/>
        </w:rPr>
        <w:t xml:space="preserve">8.4.5.1 </w:t>
      </w:r>
      <w:r w:rsidRPr="00F43CC3">
        <w:rPr>
          <w:noProof/>
          <w:lang w:val="en-CA"/>
        </w:rPr>
        <w:t>General decoding process for intra blocks</w:t>
      </w:r>
      <w:bookmarkEnd w:id="10"/>
      <w:bookmarkEnd w:id="11"/>
      <w:bookmarkEnd w:id="12"/>
      <w:bookmarkEnd w:id="13"/>
    </w:p>
    <w:p w:rsidR="00761A0C" w:rsidRPr="00761A0C" w:rsidRDefault="00761A0C" w:rsidP="00761A0C">
      <w:pPr>
        <w:widowControl/>
        <w:tabs>
          <w:tab w:val="left" w:pos="794"/>
          <w:tab w:val="left" w:pos="1191"/>
          <w:tab w:val="left" w:pos="1588"/>
          <w:tab w:val="left" w:pos="1985"/>
        </w:tabs>
        <w:overflowPunct w:val="0"/>
        <w:autoSpaceDE w:val="0"/>
        <w:autoSpaceDN w:val="0"/>
        <w:adjustRightInd w:val="0"/>
        <w:spacing w:before="136"/>
        <w:textAlignment w:val="baseline"/>
        <w:rPr>
          <w:rFonts w:ascii="Times New Roman" w:eastAsia="宋体" w:hAnsi="Times New Roman" w:cs="Times New Roman"/>
          <w:noProof/>
          <w:kern w:val="0"/>
          <w:sz w:val="20"/>
          <w:szCs w:val="20"/>
          <w:lang w:val="en-CA" w:eastAsia="en-US"/>
        </w:rPr>
      </w:pPr>
      <w:r w:rsidRPr="00761A0C">
        <w:rPr>
          <w:rFonts w:ascii="Times New Roman" w:eastAsia="宋体" w:hAnsi="Times New Roman" w:cs="Times New Roman"/>
          <w:noProof/>
          <w:kern w:val="0"/>
          <w:sz w:val="20"/>
          <w:szCs w:val="20"/>
          <w:lang w:val="en-CA" w:eastAsia="en-US"/>
        </w:rPr>
        <w:t>Inputs to this process are:</w:t>
      </w:r>
    </w:p>
    <w:p w:rsidR="00761A0C" w:rsidRPr="00AA73F5" w:rsidRDefault="00761A0C" w:rsidP="00AA73F5">
      <w:pPr>
        <w:pStyle w:val="a3"/>
        <w:widowControl/>
        <w:numPr>
          <w:ilvl w:val="0"/>
          <w:numId w:val="11"/>
        </w:numPr>
        <w:tabs>
          <w:tab w:val="left" w:pos="794"/>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en-US"/>
        </w:rPr>
      </w:pPr>
      <w:r w:rsidRPr="00AA73F5">
        <w:rPr>
          <w:rFonts w:ascii="Times New Roman" w:eastAsia="宋体" w:hAnsi="Times New Roman" w:cs="Times New Roman"/>
          <w:noProof/>
          <w:kern w:val="0"/>
          <w:sz w:val="20"/>
          <w:szCs w:val="20"/>
          <w:lang w:val="en-CA" w:eastAsia="en-US"/>
        </w:rPr>
        <w:t>a sample location ( xTb0, yTb0 ) specifying the top-left sample of the current transform block relative to the top</w:t>
      </w:r>
      <w:r w:rsidRPr="00AA73F5">
        <w:rPr>
          <w:rFonts w:ascii="Times New Roman" w:eastAsia="宋体" w:hAnsi="Times New Roman" w:cs="Times New Roman"/>
          <w:noProof/>
          <w:kern w:val="0"/>
          <w:sz w:val="20"/>
          <w:szCs w:val="20"/>
          <w:lang w:val="en-CA" w:eastAsia="en-US"/>
        </w:rPr>
        <w:noBreakHyphen/>
        <w:t>left sample of the current picture,</w:t>
      </w:r>
    </w:p>
    <w:p w:rsidR="00761A0C" w:rsidRPr="00AA73F5" w:rsidRDefault="00761A0C" w:rsidP="00AA73F5">
      <w:pPr>
        <w:pStyle w:val="a3"/>
        <w:widowControl/>
        <w:numPr>
          <w:ilvl w:val="0"/>
          <w:numId w:val="11"/>
        </w:numPr>
        <w:tabs>
          <w:tab w:val="left" w:pos="794"/>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en-US"/>
        </w:rPr>
      </w:pPr>
      <w:r w:rsidRPr="00AA73F5">
        <w:rPr>
          <w:rFonts w:ascii="Times New Roman" w:eastAsia="宋体" w:hAnsi="Times New Roman" w:cs="Times New Roman"/>
          <w:noProof/>
          <w:kern w:val="0"/>
          <w:sz w:val="20"/>
          <w:szCs w:val="20"/>
          <w:lang w:val="en-CA" w:eastAsia="en-US"/>
        </w:rPr>
        <w:t>a variable nCbW specifying the width of the current coding block,</w:t>
      </w:r>
    </w:p>
    <w:p w:rsidR="00761A0C" w:rsidRPr="00AA73F5" w:rsidRDefault="00761A0C" w:rsidP="00AA73F5">
      <w:pPr>
        <w:pStyle w:val="a3"/>
        <w:widowControl/>
        <w:numPr>
          <w:ilvl w:val="0"/>
          <w:numId w:val="11"/>
        </w:numPr>
        <w:tabs>
          <w:tab w:val="left" w:pos="794"/>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en-US"/>
        </w:rPr>
      </w:pPr>
      <w:r w:rsidRPr="00AA73F5">
        <w:rPr>
          <w:rFonts w:ascii="Times New Roman" w:eastAsia="宋体" w:hAnsi="Times New Roman" w:cs="Times New Roman"/>
          <w:noProof/>
          <w:kern w:val="0"/>
          <w:sz w:val="20"/>
          <w:szCs w:val="20"/>
          <w:lang w:val="en-CA" w:eastAsia="en-US"/>
        </w:rPr>
        <w:t>a variable nCbH specifying the height of the current coding block,</w:t>
      </w:r>
    </w:p>
    <w:p w:rsidR="00761A0C" w:rsidRPr="00AA73F5" w:rsidRDefault="00761A0C" w:rsidP="00AA73F5">
      <w:pPr>
        <w:pStyle w:val="a3"/>
        <w:widowControl/>
        <w:numPr>
          <w:ilvl w:val="0"/>
          <w:numId w:val="11"/>
        </w:numPr>
        <w:tabs>
          <w:tab w:val="left" w:pos="794"/>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en-US"/>
        </w:rPr>
      </w:pPr>
      <w:r w:rsidRPr="00AA73F5">
        <w:rPr>
          <w:rFonts w:ascii="Times New Roman" w:eastAsia="宋体" w:hAnsi="Times New Roman" w:cs="Times New Roman"/>
          <w:noProof/>
          <w:kern w:val="0"/>
          <w:sz w:val="20"/>
          <w:szCs w:val="20"/>
          <w:lang w:val="en-CA" w:eastAsia="en-US"/>
        </w:rPr>
        <w:t>a variable nTbW specifying the width of the current transform block,</w:t>
      </w:r>
    </w:p>
    <w:p w:rsidR="00761A0C" w:rsidRPr="00AA73F5" w:rsidRDefault="00761A0C" w:rsidP="00AA73F5">
      <w:pPr>
        <w:pStyle w:val="a3"/>
        <w:widowControl/>
        <w:numPr>
          <w:ilvl w:val="0"/>
          <w:numId w:val="11"/>
        </w:numPr>
        <w:tabs>
          <w:tab w:val="left" w:pos="794"/>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en-US"/>
        </w:rPr>
      </w:pPr>
      <w:r w:rsidRPr="00AA73F5">
        <w:rPr>
          <w:rFonts w:ascii="Times New Roman" w:eastAsia="宋体" w:hAnsi="Times New Roman" w:cs="Times New Roman"/>
          <w:noProof/>
          <w:kern w:val="0"/>
          <w:sz w:val="20"/>
          <w:szCs w:val="20"/>
          <w:lang w:val="en-CA" w:eastAsia="en-US"/>
        </w:rPr>
        <w:lastRenderedPageBreak/>
        <w:t>a variable nTbH specifying the height of the current transform block,</w:t>
      </w:r>
    </w:p>
    <w:p w:rsidR="00761A0C" w:rsidRPr="00AA73F5" w:rsidRDefault="00761A0C" w:rsidP="00AA73F5">
      <w:pPr>
        <w:pStyle w:val="a3"/>
        <w:widowControl/>
        <w:numPr>
          <w:ilvl w:val="0"/>
          <w:numId w:val="11"/>
        </w:numPr>
        <w:tabs>
          <w:tab w:val="left" w:pos="794"/>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en-US"/>
        </w:rPr>
      </w:pPr>
      <w:r w:rsidRPr="00AA73F5">
        <w:rPr>
          <w:rFonts w:ascii="Times New Roman" w:eastAsia="宋体" w:hAnsi="Times New Roman" w:cs="Times New Roman"/>
          <w:noProof/>
          <w:kern w:val="0"/>
          <w:sz w:val="20"/>
          <w:szCs w:val="20"/>
          <w:lang w:val="en-CA" w:eastAsia="en-US"/>
        </w:rPr>
        <w:t>a variable predModeIntra specifying the intra prediction mode,</w:t>
      </w:r>
    </w:p>
    <w:p w:rsidR="00761A0C" w:rsidRPr="00AA73F5" w:rsidRDefault="00761A0C" w:rsidP="00AA73F5">
      <w:pPr>
        <w:pStyle w:val="a3"/>
        <w:widowControl/>
        <w:numPr>
          <w:ilvl w:val="0"/>
          <w:numId w:val="11"/>
        </w:numPr>
        <w:tabs>
          <w:tab w:val="left" w:pos="794"/>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en-US"/>
        </w:rPr>
      </w:pPr>
      <w:r w:rsidRPr="00AA73F5">
        <w:rPr>
          <w:rFonts w:ascii="Times New Roman" w:eastAsia="宋体" w:hAnsi="Times New Roman" w:cs="Times New Roman"/>
          <w:noProof/>
          <w:kern w:val="0"/>
          <w:sz w:val="20"/>
          <w:szCs w:val="20"/>
          <w:lang w:val="en-CA" w:eastAsia="en-US"/>
        </w:rPr>
        <w:t>a variable cIdx specifying the colour component of the current block,</w:t>
      </w:r>
    </w:p>
    <w:p w:rsidR="00761A0C" w:rsidRDefault="00761A0C" w:rsidP="00AA73F5">
      <w:pPr>
        <w:pStyle w:val="a3"/>
        <w:widowControl/>
        <w:numPr>
          <w:ilvl w:val="0"/>
          <w:numId w:val="11"/>
        </w:numPr>
        <w:tabs>
          <w:tab w:val="left" w:pos="794"/>
          <w:tab w:val="left" w:pos="1191"/>
          <w:tab w:val="left" w:pos="1588"/>
          <w:tab w:val="left" w:pos="1985"/>
        </w:tabs>
        <w:overflowPunct w:val="0"/>
        <w:autoSpaceDE w:val="0"/>
        <w:autoSpaceDN w:val="0"/>
        <w:adjustRightInd w:val="0"/>
        <w:spacing w:before="136"/>
        <w:ind w:firstLineChars="0"/>
        <w:textAlignment w:val="baseline"/>
        <w:rPr>
          <w:rFonts w:ascii="Times New Roman" w:eastAsia="宋体" w:hAnsi="Times New Roman" w:cs="Times New Roman"/>
          <w:noProof/>
          <w:kern w:val="0"/>
          <w:sz w:val="20"/>
          <w:szCs w:val="20"/>
          <w:lang w:val="en-CA" w:eastAsia="en-US"/>
        </w:rPr>
      </w:pPr>
      <w:r w:rsidRPr="00AA73F5">
        <w:rPr>
          <w:rFonts w:ascii="Times New Roman" w:eastAsia="宋体" w:hAnsi="Times New Roman" w:cs="Times New Roman"/>
          <w:noProof/>
          <w:kern w:val="0"/>
          <w:sz w:val="20"/>
          <w:szCs w:val="20"/>
          <w:lang w:val="en-CA" w:eastAsia="en-US"/>
        </w:rPr>
        <w:t>a variable controlPara specifying the output of the process.</w:t>
      </w:r>
    </w:p>
    <w:p w:rsidR="000E5BAF" w:rsidRPr="000E5BAF" w:rsidRDefault="000E5BAF" w:rsidP="000E5BAF">
      <w:pPr>
        <w:pStyle w:val="a3"/>
        <w:numPr>
          <w:ilvl w:val="0"/>
          <w:numId w:val="11"/>
        </w:numPr>
        <w:ind w:firstLineChars="0"/>
        <w:rPr>
          <w:ins w:id="14" w:author="Xiaoyu Xiu" w:date="2020-07-01T08:27:00Z"/>
          <w:lang w:val="en-CA"/>
        </w:rPr>
      </w:pPr>
      <w:ins w:id="15" w:author="Xiaoyu Xiu" w:date="2020-07-01T08:27:00Z">
        <w:r w:rsidRPr="000E5BAF">
          <w:rPr>
            <w:rFonts w:ascii="Times New Roman" w:eastAsia="宋体" w:hAnsi="Times New Roman" w:cs="Times New Roman"/>
            <w:noProof/>
            <w:kern w:val="0"/>
            <w:sz w:val="20"/>
            <w:szCs w:val="20"/>
            <w:lang w:val="en-CA" w:eastAsia="en-US"/>
          </w:rPr>
          <w:t>when controlPara is equal to 2, a residual sample array resSamplesRec specifying the reconstructed residual samples for the colour component of the current block</w:t>
        </w:r>
        <w:r w:rsidRPr="000E5BAF">
          <w:rPr>
            <w:sz w:val="20"/>
            <w:szCs w:val="20"/>
          </w:rPr>
          <w:t>.</w:t>
        </w:r>
      </w:ins>
    </w:p>
    <w:p w:rsidR="00276F08" w:rsidRDefault="00276F08" w:rsidP="00276F08">
      <w:pPr>
        <w:rPr>
          <w:lang w:val="en-CA"/>
        </w:rPr>
      </w:pPr>
      <w:r w:rsidRPr="00276F08">
        <w:rPr>
          <w:lang w:val="en-CA"/>
        </w:rPr>
        <w:t>……</w:t>
      </w:r>
    </w:p>
    <w:p w:rsidR="001D5D1A" w:rsidRDefault="001D5D1A" w:rsidP="00276F08">
      <w:pPr>
        <w:widowControl/>
        <w:numPr>
          <w:ilvl w:val="0"/>
          <w:numId w:val="12"/>
        </w:numPr>
        <w:tabs>
          <w:tab w:val="left" w:pos="720"/>
          <w:tab w:val="left" w:pos="1080"/>
          <w:tab w:val="left" w:pos="1440"/>
          <w:tab w:val="left" w:pos="2977"/>
        </w:tabs>
        <w:overflowPunct w:val="0"/>
        <w:autoSpaceDE w:val="0"/>
        <w:autoSpaceDN w:val="0"/>
        <w:adjustRightInd w:val="0"/>
        <w:spacing w:before="136"/>
        <w:ind w:left="990"/>
        <w:textAlignment w:val="baseline"/>
        <w:rPr>
          <w:ins w:id="16" w:author="Xiaoyu Xiu" w:date="2020-07-01T08:32:00Z"/>
          <w:rFonts w:ascii="Times New Roman" w:eastAsia="宋体" w:hAnsi="Times New Roman" w:cs="Times New Roman"/>
          <w:noProof/>
          <w:kern w:val="0"/>
          <w:sz w:val="20"/>
          <w:szCs w:val="20"/>
          <w:lang w:val="en-CA" w:eastAsia="en-US"/>
        </w:rPr>
      </w:pPr>
      <w:ins w:id="17" w:author="Xiaoyu Xiu" w:date="2020-07-01T08:32:00Z">
        <w:r>
          <w:rPr>
            <w:rFonts w:ascii="Times New Roman" w:eastAsia="宋体" w:hAnsi="Times New Roman" w:cs="Times New Roman" w:hint="eastAsia"/>
            <w:noProof/>
            <w:kern w:val="0"/>
            <w:sz w:val="20"/>
            <w:szCs w:val="20"/>
            <w:lang w:val="en-CA" w:eastAsia="en-US"/>
          </w:rPr>
          <w:t xml:space="preserve">The </w:t>
        </w:r>
        <w:r w:rsidRPr="000E5BAF">
          <w:rPr>
            <w:rFonts w:ascii="Times New Roman" w:eastAsia="宋体" w:hAnsi="Times New Roman" w:cs="Times New Roman"/>
            <w:noProof/>
            <w:kern w:val="0"/>
            <w:sz w:val="20"/>
            <w:szCs w:val="20"/>
            <w:lang w:val="en-CA" w:eastAsia="en-US"/>
          </w:rPr>
          <w:t>(</w:t>
        </w:r>
        <w:r w:rsidRPr="00D94CC2">
          <w:rPr>
            <w:rFonts w:ascii="Times New Roman" w:eastAsia="宋体" w:hAnsi="Times New Roman" w:cs="Times New Roman"/>
            <w:noProof/>
            <w:kern w:val="0"/>
            <w:sz w:val="20"/>
            <w:szCs w:val="20"/>
            <w:lang w:val="en-CA" w:eastAsia="en-US"/>
          </w:rPr>
          <w:t>nW</w:t>
        </w:r>
        <w:r w:rsidRPr="00F40670">
          <w:rPr>
            <w:rFonts w:ascii="Times New Roman" w:eastAsia="宋体" w:hAnsi="Times New Roman" w:cs="Times New Roman"/>
            <w:noProof/>
            <w:kern w:val="0"/>
            <w:sz w:val="20"/>
            <w:szCs w:val="20"/>
            <w:lang w:val="en-CA" w:eastAsia="en-US"/>
          </w:rPr>
          <w:t>)x(nH) array resSamples</w:t>
        </w:r>
        <w:r>
          <w:rPr>
            <w:rFonts w:ascii="Times New Roman" w:eastAsia="宋体" w:hAnsi="Times New Roman" w:cs="Times New Roman"/>
            <w:noProof/>
            <w:kern w:val="0"/>
            <w:sz w:val="20"/>
            <w:szCs w:val="20"/>
            <w:lang w:val="en-CA" w:eastAsia="en-US"/>
          </w:rPr>
          <w:t xml:space="preserve">, </w:t>
        </w:r>
      </w:ins>
      <w:ins w:id="18" w:author="Xiaoyu Xiu" w:date="2020-07-01T08:33:00Z">
        <w:r w:rsidRPr="00CA0517">
          <w:rPr>
            <w:rFonts w:ascii="Times New Roman" w:eastAsia="宋体" w:hAnsi="Times New Roman" w:cs="Times New Roman"/>
            <w:noProof/>
            <w:kern w:val="0"/>
            <w:sz w:val="20"/>
            <w:szCs w:val="20"/>
            <w:lang w:val="en-CA" w:eastAsia="en-US"/>
          </w:rPr>
          <w:t>for x in the range of 0 to nW − 1, and and y in the range of 0 to nH – 1, inclusive</w:t>
        </w:r>
        <w:r>
          <w:rPr>
            <w:rFonts w:ascii="Times New Roman" w:eastAsia="宋体" w:hAnsi="Times New Roman" w:cs="Times New Roman"/>
            <w:noProof/>
            <w:kern w:val="0"/>
            <w:sz w:val="20"/>
            <w:szCs w:val="20"/>
            <w:lang w:val="en-CA" w:eastAsia="en-US"/>
          </w:rPr>
          <w:t>, are derived as follows:</w:t>
        </w:r>
      </w:ins>
    </w:p>
    <w:p w:rsidR="00276F08" w:rsidRPr="001D5D1A" w:rsidRDefault="00276F08" w:rsidP="001D5D1A">
      <w:pPr>
        <w:pStyle w:val="a3"/>
        <w:widowControl/>
        <w:numPr>
          <w:ilvl w:val="0"/>
          <w:numId w:val="13"/>
        </w:numPr>
        <w:tabs>
          <w:tab w:val="left" w:pos="720"/>
          <w:tab w:val="left" w:pos="1080"/>
          <w:tab w:val="left" w:pos="1440"/>
          <w:tab w:val="left" w:pos="2977"/>
        </w:tabs>
        <w:overflowPunct w:val="0"/>
        <w:autoSpaceDE w:val="0"/>
        <w:autoSpaceDN w:val="0"/>
        <w:adjustRightInd w:val="0"/>
        <w:spacing w:before="136"/>
        <w:ind w:firstLineChars="0"/>
        <w:textAlignment w:val="baseline"/>
        <w:rPr>
          <w:ins w:id="19" w:author="Xiaoyu Xiu" w:date="2020-07-01T08:28:00Z"/>
          <w:rFonts w:ascii="Times New Roman" w:eastAsia="宋体" w:hAnsi="Times New Roman" w:cs="Times New Roman"/>
          <w:kern w:val="0"/>
          <w:sz w:val="20"/>
          <w:szCs w:val="20"/>
          <w:lang w:val="en-CA" w:eastAsia="ko-KR"/>
        </w:rPr>
      </w:pPr>
      <w:r w:rsidRPr="001D5D1A">
        <w:rPr>
          <w:rFonts w:ascii="Times New Roman" w:eastAsia="宋体" w:hAnsi="Times New Roman" w:cs="Times New Roman"/>
          <w:kern w:val="0"/>
          <w:sz w:val="20"/>
          <w:szCs w:val="20"/>
          <w:lang w:val="en-CA" w:eastAsia="ko-KR"/>
        </w:rPr>
        <w:t>When controlPara is not equal to 2, the scaling and transformation process as specified in clause </w:t>
      </w:r>
      <w:r w:rsidRPr="001D5D1A">
        <w:rPr>
          <w:rFonts w:ascii="Times New Roman" w:eastAsia="宋体" w:hAnsi="Times New Roman" w:cs="Times New Roman"/>
          <w:kern w:val="0"/>
          <w:sz w:val="20"/>
          <w:szCs w:val="20"/>
          <w:lang w:val="en-CA" w:eastAsia="ko-KR"/>
        </w:rPr>
        <w:fldChar w:fldCharType="begin" w:fldLock="1"/>
      </w:r>
      <w:r w:rsidRPr="001D5D1A">
        <w:rPr>
          <w:rFonts w:ascii="Times New Roman" w:eastAsia="宋体" w:hAnsi="Times New Roman" w:cs="Times New Roman"/>
          <w:kern w:val="0"/>
          <w:sz w:val="20"/>
          <w:szCs w:val="20"/>
          <w:lang w:val="en-CA" w:eastAsia="ko-KR"/>
        </w:rPr>
        <w:instrText xml:space="preserve"> REF _Ref522189476 \r \h  \* MERGEFORMAT </w:instrText>
      </w:r>
      <w:r w:rsidRPr="00276F08">
        <w:rPr>
          <w:lang w:val="en-CA" w:eastAsia="ko-KR"/>
        </w:rPr>
      </w:r>
      <w:r w:rsidRPr="001D5D1A">
        <w:rPr>
          <w:rFonts w:ascii="Times New Roman" w:eastAsia="宋体" w:hAnsi="Times New Roman" w:cs="Times New Roman"/>
          <w:kern w:val="0"/>
          <w:sz w:val="20"/>
          <w:szCs w:val="20"/>
          <w:lang w:val="en-CA" w:eastAsia="ko-KR"/>
        </w:rPr>
        <w:fldChar w:fldCharType="separate"/>
      </w:r>
      <w:r w:rsidRPr="001D5D1A">
        <w:rPr>
          <w:rFonts w:ascii="Times New Roman" w:eastAsia="宋体" w:hAnsi="Times New Roman" w:cs="Times New Roman"/>
          <w:kern w:val="0"/>
          <w:sz w:val="20"/>
          <w:szCs w:val="20"/>
          <w:lang w:val="en-CA" w:eastAsia="ko-KR"/>
        </w:rPr>
        <w:t>8.7.2</w:t>
      </w:r>
      <w:r w:rsidRPr="001D5D1A">
        <w:rPr>
          <w:rFonts w:ascii="Times New Roman" w:eastAsia="宋体" w:hAnsi="Times New Roman" w:cs="Times New Roman"/>
          <w:kern w:val="0"/>
          <w:sz w:val="20"/>
          <w:szCs w:val="20"/>
          <w:lang w:val="en-CA" w:eastAsia="ko-KR"/>
        </w:rPr>
        <w:fldChar w:fldCharType="end"/>
      </w:r>
      <w:r w:rsidRPr="001D5D1A">
        <w:rPr>
          <w:rFonts w:ascii="Times New Roman" w:eastAsia="宋体" w:hAnsi="Times New Roman" w:cs="Times New Roman"/>
          <w:kern w:val="0"/>
          <w:sz w:val="20"/>
          <w:szCs w:val="20"/>
          <w:lang w:val="en-CA" w:eastAsia="ko-KR"/>
        </w:rPr>
        <w:t xml:space="preserve"> is invoked with the luma location ( xTbY, yTbY ) set equal to ( xTbY + nW * xPartIdx, yTbY + nH * yPartIdx ), the variable cIdx, the variable predMode set equal to MODE_INTRA, nCbW, nCbH, the transform width nTbW and the transform height nTbH set equal to nW and nH as inputs, and the output is an (nW)x(nH) array resSamples.</w:t>
      </w:r>
    </w:p>
    <w:p w:rsidR="000E5BAF" w:rsidRPr="001D5D1A" w:rsidRDefault="000E5BAF" w:rsidP="001D5D1A">
      <w:pPr>
        <w:pStyle w:val="a3"/>
        <w:widowControl/>
        <w:numPr>
          <w:ilvl w:val="0"/>
          <w:numId w:val="13"/>
        </w:numPr>
        <w:tabs>
          <w:tab w:val="left" w:pos="720"/>
          <w:tab w:val="left" w:pos="1080"/>
          <w:tab w:val="left" w:pos="1440"/>
          <w:tab w:val="left" w:pos="2977"/>
        </w:tabs>
        <w:overflowPunct w:val="0"/>
        <w:autoSpaceDE w:val="0"/>
        <w:autoSpaceDN w:val="0"/>
        <w:adjustRightInd w:val="0"/>
        <w:spacing w:before="136"/>
        <w:ind w:firstLineChars="0"/>
        <w:textAlignment w:val="baseline"/>
        <w:rPr>
          <w:rFonts w:ascii="Times New Roman" w:eastAsia="宋体" w:hAnsi="Times New Roman" w:cs="Times New Roman"/>
          <w:kern w:val="0"/>
          <w:sz w:val="20"/>
          <w:szCs w:val="20"/>
          <w:lang w:val="en-CA" w:eastAsia="ko-KR"/>
        </w:rPr>
      </w:pPr>
      <w:ins w:id="20" w:author="Xiaoyu Xiu" w:date="2020-07-01T08:28:00Z">
        <w:r w:rsidRPr="000E5BAF">
          <w:rPr>
            <w:rFonts w:ascii="Times New Roman" w:eastAsia="宋体" w:hAnsi="Times New Roman" w:cs="Times New Roman"/>
            <w:kern w:val="0"/>
            <w:sz w:val="20"/>
            <w:szCs w:val="20"/>
            <w:lang w:val="en-CA" w:eastAsia="ko-KR"/>
          </w:rPr>
          <w:t>When controlPara is equal to 2, the (</w:t>
        </w:r>
        <w:r w:rsidRPr="00D94CC2">
          <w:rPr>
            <w:rFonts w:ascii="Times New Roman" w:eastAsia="宋体" w:hAnsi="Times New Roman" w:cs="Times New Roman"/>
            <w:kern w:val="0"/>
            <w:sz w:val="20"/>
            <w:szCs w:val="20"/>
            <w:lang w:val="en-CA" w:eastAsia="ko-KR"/>
          </w:rPr>
          <w:t>nW</w:t>
        </w:r>
        <w:r w:rsidRPr="00F40670">
          <w:rPr>
            <w:rFonts w:ascii="Times New Roman" w:eastAsia="宋体" w:hAnsi="Times New Roman" w:cs="Times New Roman"/>
            <w:kern w:val="0"/>
            <w:sz w:val="20"/>
            <w:szCs w:val="20"/>
            <w:lang w:val="en-CA" w:eastAsia="ko-KR"/>
          </w:rPr>
          <w:t>)x(nH) array resSamples is derived by setting resSamples[ x ][ y ] equal to resSam</w:t>
        </w:r>
        <w:r w:rsidRPr="001D5D1A">
          <w:rPr>
            <w:rFonts w:ascii="Times New Roman" w:eastAsia="宋体" w:hAnsi="Times New Roman" w:cs="Times New Roman"/>
            <w:kern w:val="0"/>
            <w:sz w:val="20"/>
            <w:szCs w:val="20"/>
            <w:lang w:val="en-CA" w:eastAsia="ko-KR"/>
          </w:rPr>
          <w:t xml:space="preserve">plesRec[ x ][ y ], for x in the range of 0 to nW − 1, and and y in the range of 0 to nH – 1, inclusive. </w:t>
        </w:r>
      </w:ins>
    </w:p>
    <w:p w:rsidR="00276F08" w:rsidRPr="00276F08" w:rsidRDefault="00276F08" w:rsidP="00276F08">
      <w:pPr>
        <w:widowControl/>
        <w:numPr>
          <w:ilvl w:val="0"/>
          <w:numId w:val="12"/>
        </w:numPr>
        <w:tabs>
          <w:tab w:val="left" w:pos="720"/>
          <w:tab w:val="left" w:pos="1080"/>
          <w:tab w:val="left" w:pos="1440"/>
          <w:tab w:val="left" w:pos="2977"/>
        </w:tabs>
        <w:overflowPunct w:val="0"/>
        <w:autoSpaceDE w:val="0"/>
        <w:autoSpaceDN w:val="0"/>
        <w:adjustRightInd w:val="0"/>
        <w:spacing w:before="136"/>
        <w:ind w:left="990"/>
        <w:textAlignment w:val="baseline"/>
        <w:rPr>
          <w:rFonts w:ascii="Times New Roman" w:eastAsia="宋体" w:hAnsi="Times New Roman" w:cs="Times New Roman"/>
          <w:noProof/>
          <w:kern w:val="0"/>
          <w:sz w:val="20"/>
          <w:szCs w:val="20"/>
          <w:lang w:val="en-CA" w:eastAsia="en-US"/>
        </w:rPr>
      </w:pPr>
      <w:r w:rsidRPr="00276F08">
        <w:rPr>
          <w:rFonts w:ascii="Times New Roman" w:eastAsia="宋体" w:hAnsi="Times New Roman" w:cs="Times New Roman"/>
          <w:noProof/>
          <w:kern w:val="0"/>
          <w:sz w:val="20"/>
          <w:szCs w:val="20"/>
          <w:lang w:val="en-CA" w:eastAsia="en-US"/>
        </w:rPr>
        <w:t>When controlPara is not equal to 1, the picture reconstruction process for a colour component as specified in clause </w:t>
      </w:r>
      <w:r w:rsidRPr="00276F08">
        <w:rPr>
          <w:rFonts w:ascii="Times New Roman" w:eastAsia="宋体" w:hAnsi="Times New Roman" w:cs="Times New Roman"/>
          <w:noProof/>
          <w:kern w:val="0"/>
          <w:sz w:val="20"/>
          <w:szCs w:val="20"/>
          <w:lang w:val="en-CA" w:eastAsia="en-US"/>
        </w:rPr>
        <w:fldChar w:fldCharType="begin" w:fldLock="1"/>
      </w:r>
      <w:r w:rsidRPr="00276F08">
        <w:rPr>
          <w:rFonts w:ascii="Times New Roman" w:eastAsia="宋体" w:hAnsi="Times New Roman" w:cs="Times New Roman"/>
          <w:noProof/>
          <w:kern w:val="0"/>
          <w:sz w:val="20"/>
          <w:szCs w:val="20"/>
          <w:lang w:val="en-CA" w:eastAsia="en-US"/>
        </w:rPr>
        <w:instrText xml:space="preserve"> REF _Ref522356730 \r \h </w:instrText>
      </w:r>
      <w:r>
        <w:rPr>
          <w:rFonts w:ascii="Times New Roman" w:eastAsia="宋体" w:hAnsi="Times New Roman" w:cs="Times New Roman"/>
          <w:noProof/>
          <w:kern w:val="0"/>
          <w:sz w:val="20"/>
          <w:szCs w:val="20"/>
          <w:lang w:val="en-CA" w:eastAsia="en-US"/>
        </w:rPr>
        <w:instrText xml:space="preserve"> \* MERGEFORMAT </w:instrText>
      </w:r>
      <w:r w:rsidRPr="00276F08">
        <w:rPr>
          <w:rFonts w:ascii="Times New Roman" w:eastAsia="宋体" w:hAnsi="Times New Roman" w:cs="Times New Roman"/>
          <w:noProof/>
          <w:kern w:val="0"/>
          <w:sz w:val="20"/>
          <w:szCs w:val="20"/>
          <w:lang w:val="en-CA" w:eastAsia="en-US"/>
        </w:rPr>
      </w:r>
      <w:r w:rsidRPr="00276F08">
        <w:rPr>
          <w:rFonts w:ascii="Times New Roman" w:eastAsia="宋体" w:hAnsi="Times New Roman" w:cs="Times New Roman"/>
          <w:noProof/>
          <w:kern w:val="0"/>
          <w:sz w:val="20"/>
          <w:szCs w:val="20"/>
          <w:lang w:val="en-CA" w:eastAsia="en-US"/>
        </w:rPr>
        <w:fldChar w:fldCharType="separate"/>
      </w:r>
      <w:r w:rsidRPr="00276F08">
        <w:rPr>
          <w:rFonts w:ascii="Times New Roman" w:eastAsia="宋体" w:hAnsi="Times New Roman" w:cs="Times New Roman"/>
          <w:noProof/>
          <w:kern w:val="0"/>
          <w:sz w:val="20"/>
          <w:szCs w:val="20"/>
          <w:lang w:val="en-CA" w:eastAsia="en-US"/>
        </w:rPr>
        <w:t>8.7.5</w:t>
      </w:r>
      <w:r w:rsidRPr="00276F08">
        <w:rPr>
          <w:rFonts w:ascii="Times New Roman" w:eastAsia="宋体" w:hAnsi="Times New Roman" w:cs="Times New Roman"/>
          <w:noProof/>
          <w:kern w:val="0"/>
          <w:sz w:val="20"/>
          <w:szCs w:val="20"/>
          <w:lang w:val="en-CA" w:eastAsia="en-US"/>
        </w:rPr>
        <w:fldChar w:fldCharType="end"/>
      </w:r>
      <w:r w:rsidRPr="00276F08">
        <w:rPr>
          <w:rFonts w:ascii="Times New Roman" w:eastAsia="宋体" w:hAnsi="Times New Roman" w:cs="Times New Roman"/>
          <w:noProof/>
          <w:kern w:val="0"/>
          <w:sz w:val="20"/>
          <w:szCs w:val="20"/>
          <w:lang w:val="en-CA" w:eastAsia="en-US"/>
        </w:rPr>
        <w:t xml:space="preserve"> is invoked with the transform block location ( xTbComp, yTbComp ) set equal to ( xTb0 + nW * xPartIdx, yTb0 + nH * yPartIdx ), the transform block width nTbW, the transform block height nTbH set equal to nW and nH, the variable cIdx, the (nW)x(nH) array predSamples[ x ][ y ] with x = xPartPbIdx * nW..( xPartPbIdx +1 ) * nW − 1, y = 0..nH − 1, and the (nW)x(nH) array resSamples as inputs, and the output is a modified reconstructed picture before in-loop filtering.</w:t>
      </w:r>
    </w:p>
    <w:p w:rsidR="00276F08" w:rsidRPr="00276F08" w:rsidRDefault="00276F08" w:rsidP="00276F08">
      <w:pPr>
        <w:rPr>
          <w:lang w:val="en-CA"/>
        </w:rPr>
      </w:pPr>
    </w:p>
    <w:sectPr w:rsidR="00276F08" w:rsidRPr="00276F08">
      <w:pgSz w:w="11906" w:h="16838"/>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230" w:rsidRDefault="00765230" w:rsidP="004643BE">
      <w:r>
        <w:separator/>
      </w:r>
    </w:p>
  </w:endnote>
  <w:endnote w:type="continuationSeparator" w:id="0">
    <w:p w:rsidR="00765230" w:rsidRDefault="00765230" w:rsidP="00464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230" w:rsidRDefault="00765230" w:rsidP="004643BE">
      <w:r>
        <w:separator/>
      </w:r>
    </w:p>
  </w:footnote>
  <w:footnote w:type="continuationSeparator" w:id="0">
    <w:p w:rsidR="00765230" w:rsidRDefault="00765230" w:rsidP="004643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939B4"/>
    <w:multiLevelType w:val="hybridMultilevel"/>
    <w:tmpl w:val="F19EBABA"/>
    <w:lvl w:ilvl="0" w:tplc="99C23ED4">
      <w:start w:val="3"/>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FB34BD"/>
    <w:multiLevelType w:val="hybridMultilevel"/>
    <w:tmpl w:val="5566B432"/>
    <w:lvl w:ilvl="0" w:tplc="FFFFFFFF">
      <w:start w:val="5"/>
      <w:numFmt w:val="bullet"/>
      <w:lvlText w:val="–"/>
      <w:lvlJc w:val="left"/>
      <w:pPr>
        <w:tabs>
          <w:tab w:val="num" w:pos="-309"/>
        </w:tabs>
        <w:ind w:left="-309" w:hanging="400"/>
      </w:pPr>
      <w:rPr>
        <w:rFonts w:ascii="Times New Roman" w:eastAsia="Times New Roman" w:hAnsi="Times New Roman" w:hint="default"/>
      </w:rPr>
    </w:lvl>
    <w:lvl w:ilvl="1" w:tplc="FFFFFFFF">
      <w:start w:val="5"/>
      <w:numFmt w:val="bullet"/>
      <w:lvlText w:val="–"/>
      <w:lvlJc w:val="left"/>
      <w:pPr>
        <w:tabs>
          <w:tab w:val="num" w:pos="731"/>
        </w:tabs>
        <w:ind w:left="731" w:hanging="360"/>
      </w:pPr>
      <w:rPr>
        <w:rFonts w:ascii="Times New Roman" w:eastAsia="Times New Roman" w:hAnsi="Times New Roman" w:hint="default"/>
      </w:rPr>
    </w:lvl>
    <w:lvl w:ilvl="2" w:tplc="0407001B" w:tentative="1">
      <w:start w:val="1"/>
      <w:numFmt w:val="lowerRoman"/>
      <w:lvlText w:val="%3."/>
      <w:lvlJc w:val="right"/>
      <w:pPr>
        <w:tabs>
          <w:tab w:val="num" w:pos="1451"/>
        </w:tabs>
        <w:ind w:left="1451" w:hanging="180"/>
      </w:pPr>
      <w:rPr>
        <w:rFonts w:cs="Times New Roman"/>
      </w:rPr>
    </w:lvl>
    <w:lvl w:ilvl="3" w:tplc="0407000F">
      <w:start w:val="1"/>
      <w:numFmt w:val="decimal"/>
      <w:lvlText w:val="%4."/>
      <w:lvlJc w:val="left"/>
      <w:pPr>
        <w:tabs>
          <w:tab w:val="num" w:pos="2171"/>
        </w:tabs>
        <w:ind w:left="2171" w:hanging="360"/>
      </w:pPr>
      <w:rPr>
        <w:rFonts w:cs="Times New Roman"/>
      </w:rPr>
    </w:lvl>
    <w:lvl w:ilvl="4" w:tplc="04070019" w:tentative="1">
      <w:start w:val="1"/>
      <w:numFmt w:val="lowerLetter"/>
      <w:lvlText w:val="%5."/>
      <w:lvlJc w:val="left"/>
      <w:pPr>
        <w:tabs>
          <w:tab w:val="num" w:pos="2891"/>
        </w:tabs>
        <w:ind w:left="2891" w:hanging="360"/>
      </w:pPr>
      <w:rPr>
        <w:rFonts w:cs="Times New Roman"/>
      </w:rPr>
    </w:lvl>
    <w:lvl w:ilvl="5" w:tplc="0407001B" w:tentative="1">
      <w:start w:val="1"/>
      <w:numFmt w:val="lowerRoman"/>
      <w:lvlText w:val="%6."/>
      <w:lvlJc w:val="right"/>
      <w:pPr>
        <w:tabs>
          <w:tab w:val="num" w:pos="3611"/>
        </w:tabs>
        <w:ind w:left="3611" w:hanging="180"/>
      </w:pPr>
      <w:rPr>
        <w:rFonts w:cs="Times New Roman"/>
      </w:rPr>
    </w:lvl>
    <w:lvl w:ilvl="6" w:tplc="0407000F" w:tentative="1">
      <w:start w:val="1"/>
      <w:numFmt w:val="decimal"/>
      <w:lvlText w:val="%7."/>
      <w:lvlJc w:val="left"/>
      <w:pPr>
        <w:tabs>
          <w:tab w:val="num" w:pos="4331"/>
        </w:tabs>
        <w:ind w:left="4331" w:hanging="360"/>
      </w:pPr>
      <w:rPr>
        <w:rFonts w:cs="Times New Roman"/>
      </w:rPr>
    </w:lvl>
    <w:lvl w:ilvl="7" w:tplc="04070019" w:tentative="1">
      <w:start w:val="1"/>
      <w:numFmt w:val="lowerLetter"/>
      <w:lvlText w:val="%8."/>
      <w:lvlJc w:val="left"/>
      <w:pPr>
        <w:tabs>
          <w:tab w:val="num" w:pos="5051"/>
        </w:tabs>
        <w:ind w:left="5051" w:hanging="360"/>
      </w:pPr>
      <w:rPr>
        <w:rFonts w:cs="Times New Roman"/>
      </w:rPr>
    </w:lvl>
    <w:lvl w:ilvl="8" w:tplc="0407001B" w:tentative="1">
      <w:start w:val="1"/>
      <w:numFmt w:val="lowerRoman"/>
      <w:lvlText w:val="%9."/>
      <w:lvlJc w:val="right"/>
      <w:pPr>
        <w:tabs>
          <w:tab w:val="num" w:pos="5771"/>
        </w:tabs>
        <w:ind w:left="5771" w:hanging="180"/>
      </w:pPr>
      <w:rPr>
        <w:rFonts w:cs="Times New Roman"/>
      </w:rPr>
    </w:lvl>
  </w:abstractNum>
  <w:abstractNum w:abstractNumId="2" w15:restartNumberingAfterBreak="0">
    <w:nsid w:val="1C9713BB"/>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21CC3A59"/>
    <w:multiLevelType w:val="hybridMultilevel"/>
    <w:tmpl w:val="751C215A"/>
    <w:lvl w:ilvl="0" w:tplc="FFFFFFFF">
      <w:start w:val="5"/>
      <w:numFmt w:val="bullet"/>
      <w:lvlText w:val="–"/>
      <w:lvlJc w:val="left"/>
      <w:pPr>
        <w:ind w:left="1216" w:hanging="420"/>
      </w:pPr>
      <w:rPr>
        <w:rFonts w:ascii="Times New Roman" w:eastAsia="Times New Roman" w:hAnsi="Times New Roman" w:hint="default"/>
      </w:rPr>
    </w:lvl>
    <w:lvl w:ilvl="1" w:tplc="04090003" w:tentative="1">
      <w:start w:val="1"/>
      <w:numFmt w:val="bullet"/>
      <w:lvlText w:val=""/>
      <w:lvlJc w:val="left"/>
      <w:pPr>
        <w:ind w:left="1636" w:hanging="420"/>
      </w:pPr>
      <w:rPr>
        <w:rFonts w:ascii="Wingdings" w:hAnsi="Wingdings" w:hint="default"/>
      </w:rPr>
    </w:lvl>
    <w:lvl w:ilvl="2" w:tplc="04090005" w:tentative="1">
      <w:start w:val="1"/>
      <w:numFmt w:val="bullet"/>
      <w:lvlText w:val=""/>
      <w:lvlJc w:val="left"/>
      <w:pPr>
        <w:ind w:left="2056" w:hanging="420"/>
      </w:pPr>
      <w:rPr>
        <w:rFonts w:ascii="Wingdings" w:hAnsi="Wingdings" w:hint="default"/>
      </w:rPr>
    </w:lvl>
    <w:lvl w:ilvl="3" w:tplc="04090001" w:tentative="1">
      <w:start w:val="1"/>
      <w:numFmt w:val="bullet"/>
      <w:lvlText w:val=""/>
      <w:lvlJc w:val="left"/>
      <w:pPr>
        <w:ind w:left="2476" w:hanging="420"/>
      </w:pPr>
      <w:rPr>
        <w:rFonts w:ascii="Wingdings" w:hAnsi="Wingdings" w:hint="default"/>
      </w:rPr>
    </w:lvl>
    <w:lvl w:ilvl="4" w:tplc="04090003" w:tentative="1">
      <w:start w:val="1"/>
      <w:numFmt w:val="bullet"/>
      <w:lvlText w:val=""/>
      <w:lvlJc w:val="left"/>
      <w:pPr>
        <w:ind w:left="2896" w:hanging="420"/>
      </w:pPr>
      <w:rPr>
        <w:rFonts w:ascii="Wingdings" w:hAnsi="Wingdings" w:hint="default"/>
      </w:rPr>
    </w:lvl>
    <w:lvl w:ilvl="5" w:tplc="04090005" w:tentative="1">
      <w:start w:val="1"/>
      <w:numFmt w:val="bullet"/>
      <w:lvlText w:val=""/>
      <w:lvlJc w:val="left"/>
      <w:pPr>
        <w:ind w:left="3316" w:hanging="420"/>
      </w:pPr>
      <w:rPr>
        <w:rFonts w:ascii="Wingdings" w:hAnsi="Wingdings" w:hint="default"/>
      </w:rPr>
    </w:lvl>
    <w:lvl w:ilvl="6" w:tplc="04090001" w:tentative="1">
      <w:start w:val="1"/>
      <w:numFmt w:val="bullet"/>
      <w:lvlText w:val=""/>
      <w:lvlJc w:val="left"/>
      <w:pPr>
        <w:ind w:left="3736" w:hanging="420"/>
      </w:pPr>
      <w:rPr>
        <w:rFonts w:ascii="Wingdings" w:hAnsi="Wingdings" w:hint="default"/>
      </w:rPr>
    </w:lvl>
    <w:lvl w:ilvl="7" w:tplc="04090003" w:tentative="1">
      <w:start w:val="1"/>
      <w:numFmt w:val="bullet"/>
      <w:lvlText w:val=""/>
      <w:lvlJc w:val="left"/>
      <w:pPr>
        <w:ind w:left="4156" w:hanging="420"/>
      </w:pPr>
      <w:rPr>
        <w:rFonts w:ascii="Wingdings" w:hAnsi="Wingdings" w:hint="default"/>
      </w:rPr>
    </w:lvl>
    <w:lvl w:ilvl="8" w:tplc="04090005" w:tentative="1">
      <w:start w:val="1"/>
      <w:numFmt w:val="bullet"/>
      <w:lvlText w:val=""/>
      <w:lvlJc w:val="left"/>
      <w:pPr>
        <w:ind w:left="4576" w:hanging="420"/>
      </w:pPr>
      <w:rPr>
        <w:rFonts w:ascii="Wingdings" w:hAnsi="Wingdings" w:hint="default"/>
      </w:rPr>
    </w:lvl>
  </w:abstractNum>
  <w:abstractNum w:abstractNumId="4" w15:restartNumberingAfterBreak="0">
    <w:nsid w:val="30683172"/>
    <w:multiLevelType w:val="hybridMultilevel"/>
    <w:tmpl w:val="1C58B122"/>
    <w:lvl w:ilvl="0" w:tplc="F2FE9CA0">
      <w:start w:val="3"/>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A50EE8"/>
    <w:multiLevelType w:val="hybridMultilevel"/>
    <w:tmpl w:val="9BF0B196"/>
    <w:lvl w:ilvl="0" w:tplc="99C23ED4">
      <w:start w:val="3"/>
      <w:numFmt w:val="decimal"/>
      <w:lvlText w:val="%1."/>
      <w:lvlJc w:val="left"/>
      <w:pPr>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4021709E"/>
    <w:multiLevelType w:val="hybridMultilevel"/>
    <w:tmpl w:val="481009DA"/>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42B01520"/>
    <w:multiLevelType w:val="hybridMultilevel"/>
    <w:tmpl w:val="333E6126"/>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B471D1B"/>
    <w:multiLevelType w:val="hybridMultilevel"/>
    <w:tmpl w:val="9CC0FC2E"/>
    <w:lvl w:ilvl="0" w:tplc="FFFFFFFF">
      <w:start w:val="5"/>
      <w:numFmt w:val="bullet"/>
      <w:lvlText w:val="–"/>
      <w:lvlJc w:val="left"/>
      <w:pPr>
        <w:ind w:left="1554" w:hanging="420"/>
      </w:pPr>
      <w:rPr>
        <w:rFonts w:ascii="Times New Roman" w:eastAsia="Times New Roman" w:hAnsi="Times New Roman" w:hint="default"/>
      </w:rPr>
    </w:lvl>
    <w:lvl w:ilvl="1" w:tplc="04090003" w:tentative="1">
      <w:start w:val="1"/>
      <w:numFmt w:val="bullet"/>
      <w:lvlText w:val=""/>
      <w:lvlJc w:val="left"/>
      <w:pPr>
        <w:ind w:left="1974" w:hanging="420"/>
      </w:pPr>
      <w:rPr>
        <w:rFonts w:ascii="Wingdings" w:hAnsi="Wingdings" w:hint="default"/>
      </w:rPr>
    </w:lvl>
    <w:lvl w:ilvl="2" w:tplc="04090005"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3" w:tentative="1">
      <w:start w:val="1"/>
      <w:numFmt w:val="bullet"/>
      <w:lvlText w:val=""/>
      <w:lvlJc w:val="left"/>
      <w:pPr>
        <w:ind w:left="3234" w:hanging="420"/>
      </w:pPr>
      <w:rPr>
        <w:rFonts w:ascii="Wingdings" w:hAnsi="Wingdings" w:hint="default"/>
      </w:rPr>
    </w:lvl>
    <w:lvl w:ilvl="5" w:tplc="04090005"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3" w:tentative="1">
      <w:start w:val="1"/>
      <w:numFmt w:val="bullet"/>
      <w:lvlText w:val=""/>
      <w:lvlJc w:val="left"/>
      <w:pPr>
        <w:ind w:left="4494" w:hanging="420"/>
      </w:pPr>
      <w:rPr>
        <w:rFonts w:ascii="Wingdings" w:hAnsi="Wingdings" w:hint="default"/>
      </w:rPr>
    </w:lvl>
    <w:lvl w:ilvl="8" w:tplc="04090005" w:tentative="1">
      <w:start w:val="1"/>
      <w:numFmt w:val="bullet"/>
      <w:lvlText w:val=""/>
      <w:lvlJc w:val="left"/>
      <w:pPr>
        <w:ind w:left="4914" w:hanging="420"/>
      </w:pPr>
      <w:rPr>
        <w:rFonts w:ascii="Wingdings" w:hAnsi="Wingdings" w:hint="default"/>
      </w:rPr>
    </w:lvl>
  </w:abstractNum>
  <w:abstractNum w:abstractNumId="9"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6C7345A9"/>
    <w:multiLevelType w:val="hybridMultilevel"/>
    <w:tmpl w:val="41F83630"/>
    <w:lvl w:ilvl="0" w:tplc="05920BA4">
      <w:start w:val="1"/>
      <w:numFmt w:val="decimal"/>
      <w:lvlText w:val="%1."/>
      <w:lvlJc w:val="left"/>
      <w:pPr>
        <w:ind w:left="720" w:hanging="360"/>
      </w:pPr>
      <w:rPr>
        <w:rFonts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11"/>
  </w:num>
  <w:num w:numId="3">
    <w:abstractNumId w:val="5"/>
  </w:num>
  <w:num w:numId="4">
    <w:abstractNumId w:val="3"/>
  </w:num>
  <w:num w:numId="5">
    <w:abstractNumId w:val="2"/>
  </w:num>
  <w:num w:numId="6">
    <w:abstractNumId w:val="6"/>
  </w:num>
  <w:num w:numId="7">
    <w:abstractNumId w:val="0"/>
  </w:num>
  <w:num w:numId="8">
    <w:abstractNumId w:val="10"/>
  </w:num>
  <w:num w:numId="9">
    <w:abstractNumId w:val="1"/>
  </w:num>
  <w:num w:numId="10">
    <w:abstractNumId w:val="9"/>
  </w:num>
  <w:num w:numId="11">
    <w:abstractNumId w:val="7"/>
  </w:num>
  <w:num w:numId="12">
    <w:abstractNumId w:val="4"/>
  </w:num>
  <w:num w:numId="13">
    <w:abstractNumId w:val="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Xiaoyu Xiu">
    <w15:presenceInfo w15:providerId="Windows Live" w15:userId="b12bf575dbee45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E8B"/>
    <w:rsid w:val="000E5BAF"/>
    <w:rsid w:val="001D5D1A"/>
    <w:rsid w:val="00276F08"/>
    <w:rsid w:val="002A7E8B"/>
    <w:rsid w:val="003D2783"/>
    <w:rsid w:val="004643BE"/>
    <w:rsid w:val="00703D08"/>
    <w:rsid w:val="00761A0C"/>
    <w:rsid w:val="00765230"/>
    <w:rsid w:val="009E1F36"/>
    <w:rsid w:val="00AA73F5"/>
    <w:rsid w:val="00D82302"/>
    <w:rsid w:val="00D94CC2"/>
    <w:rsid w:val="00E608B7"/>
    <w:rsid w:val="00F40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146A9"/>
  <w15:chartTrackingRefBased/>
  <w15:docId w15:val="{BCF7B04E-59BB-41E2-831C-E7D1DD6A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aliases w:val="Heading U,H1,H11,Œ©o‚µ 1,뙥,?co??E 1,h1,?c,?co?ƒÊ 1,?,Œ,Œ©,Œ...,Œ©oâµ 1,?co?ÄÊ 1,Î,Î©,Î..."/>
    <w:basedOn w:val="a"/>
    <w:next w:val="a"/>
    <w:link w:val="10"/>
    <w:qFormat/>
    <w:rsid w:val="002A7E8B"/>
    <w:pPr>
      <w:keepNext/>
      <w:keepLines/>
      <w:widowControl/>
      <w:tabs>
        <w:tab w:val="left" w:pos="794"/>
        <w:tab w:val="left" w:pos="1191"/>
        <w:tab w:val="left" w:pos="1588"/>
        <w:tab w:val="left" w:pos="1985"/>
      </w:tabs>
      <w:overflowPunct w:val="0"/>
      <w:autoSpaceDE w:val="0"/>
      <w:autoSpaceDN w:val="0"/>
      <w:adjustRightInd w:val="0"/>
      <w:spacing w:before="360"/>
      <w:jc w:val="left"/>
      <w:textAlignment w:val="baseline"/>
      <w:outlineLvl w:val="0"/>
    </w:pPr>
    <w:rPr>
      <w:rFonts w:ascii="Times New Roman" w:eastAsia="宋体" w:hAnsi="Times New Roman" w:cs="Times New Roman"/>
      <w:b/>
      <w:kern w:val="0"/>
      <w:sz w:val="24"/>
      <w:szCs w:val="20"/>
      <w:lang w:val="en-GB" w:eastAsia="en-US"/>
    </w:rPr>
  </w:style>
  <w:style w:type="paragraph" w:styleId="2">
    <w:name w:val="heading 2"/>
    <w:aliases w:val="H2,H21,Œ©o‚µ 2,뙥2,?co??E 2,h2,?c1,?co?ƒÊ 2,?2,Œ1,Œ2,Œ©2,...,Œ©_o‚µ 2,Œ©1,Œ©oâµ 2,?co?ÄÊ 2,Î1,Î2,Î©2,Î©_oâµ 2,Î©1"/>
    <w:basedOn w:val="a"/>
    <w:next w:val="a"/>
    <w:link w:val="20"/>
    <w:qFormat/>
    <w:rsid w:val="002A7E8B"/>
    <w:pPr>
      <w:keepNext/>
      <w:keepLines/>
      <w:widowControl/>
      <w:tabs>
        <w:tab w:val="left" w:pos="794"/>
        <w:tab w:val="left" w:pos="1191"/>
        <w:tab w:val="left" w:pos="1588"/>
        <w:tab w:val="left" w:pos="1985"/>
      </w:tabs>
      <w:overflowPunct w:val="0"/>
      <w:autoSpaceDE w:val="0"/>
      <w:autoSpaceDN w:val="0"/>
      <w:adjustRightInd w:val="0"/>
      <w:spacing w:before="360"/>
      <w:textAlignment w:val="baseline"/>
      <w:outlineLvl w:val="1"/>
    </w:pPr>
    <w:rPr>
      <w:rFonts w:ascii="Times New Roman" w:eastAsia="宋体" w:hAnsi="Times New Roman" w:cs="Times New Roman"/>
      <w:b/>
      <w:kern w:val="0"/>
      <w:sz w:val="22"/>
      <w:szCs w:val="20"/>
      <w:lang w:val="en-GB" w:eastAsia="en-US"/>
    </w:rPr>
  </w:style>
  <w:style w:type="paragraph" w:styleId="3">
    <w:name w:val="heading 3"/>
    <w:aliases w:val="H3,H31,h3"/>
    <w:basedOn w:val="a"/>
    <w:next w:val="a"/>
    <w:link w:val="30"/>
    <w:qFormat/>
    <w:rsid w:val="002A7E8B"/>
    <w:pPr>
      <w:keepNext/>
      <w:keepLines/>
      <w:widowControl/>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eastAsia="宋体" w:hAnsi="Times New Roman" w:cs="Times New Roman"/>
      <w:b/>
      <w:kern w:val="0"/>
      <w:sz w:val="20"/>
      <w:szCs w:val="20"/>
      <w:lang w:val="en-GB" w:eastAsia="en-US"/>
    </w:rPr>
  </w:style>
  <w:style w:type="paragraph" w:styleId="4">
    <w:name w:val="heading 4"/>
    <w:aliases w:val="Heading 4 Char1,Heading 4 Char Char,H4,H41,h4,0.1.1.1 Titre 4 + Left:  0&quot;,First line:  0&quot;,0.1.1...,0.1.1.1 Titre 4"/>
    <w:basedOn w:val="3"/>
    <w:next w:val="a"/>
    <w:link w:val="40"/>
    <w:qFormat/>
    <w:rsid w:val="002A7E8B"/>
    <w:pPr>
      <w:outlineLvl w:val="3"/>
    </w:pPr>
  </w:style>
  <w:style w:type="paragraph" w:styleId="5">
    <w:name w:val="heading 5"/>
    <w:aliases w:val="H5,H51,h5"/>
    <w:basedOn w:val="3"/>
    <w:next w:val="a"/>
    <w:link w:val="50"/>
    <w:qFormat/>
    <w:rsid w:val="002A7E8B"/>
    <w:pPr>
      <w:tabs>
        <w:tab w:val="clear" w:pos="794"/>
        <w:tab w:val="left" w:pos="907"/>
      </w:tabs>
      <w:outlineLvl w:val="4"/>
    </w:pPr>
  </w:style>
  <w:style w:type="paragraph" w:styleId="6">
    <w:name w:val="heading 6"/>
    <w:aliases w:val="H6,H61,h6"/>
    <w:basedOn w:val="3"/>
    <w:next w:val="a"/>
    <w:link w:val="60"/>
    <w:qFormat/>
    <w:rsid w:val="002A7E8B"/>
    <w:pPr>
      <w:outlineLvl w:val="5"/>
    </w:pPr>
  </w:style>
  <w:style w:type="paragraph" w:styleId="7">
    <w:name w:val="heading 7"/>
    <w:basedOn w:val="3"/>
    <w:next w:val="a"/>
    <w:link w:val="70"/>
    <w:qFormat/>
    <w:rsid w:val="002A7E8B"/>
    <w:pPr>
      <w:outlineLvl w:val="6"/>
    </w:pPr>
  </w:style>
  <w:style w:type="paragraph" w:styleId="8">
    <w:name w:val="heading 8"/>
    <w:basedOn w:val="9"/>
    <w:next w:val="a"/>
    <w:link w:val="80"/>
    <w:qFormat/>
    <w:rsid w:val="002A7E8B"/>
    <w:pPr>
      <w:widowControl/>
      <w:overflowPunct w:val="0"/>
      <w:autoSpaceDE w:val="0"/>
      <w:autoSpaceDN w:val="0"/>
      <w:adjustRightInd w:val="0"/>
      <w:spacing w:before="360" w:after="0" w:line="240" w:lineRule="auto"/>
      <w:jc w:val="center"/>
      <w:textAlignment w:val="baseline"/>
      <w:outlineLvl w:val="7"/>
    </w:pPr>
    <w:rPr>
      <w:rFonts w:ascii="Times New Roman" w:eastAsia="宋体" w:hAnsi="Times New Roman" w:cs="Times New Roman"/>
      <w:b/>
      <w:kern w:val="0"/>
      <w:sz w:val="24"/>
      <w:szCs w:val="20"/>
      <w:lang w:val="en-GB" w:eastAsia="en-US"/>
    </w:rPr>
  </w:style>
  <w:style w:type="paragraph" w:styleId="9">
    <w:name w:val="heading 9"/>
    <w:basedOn w:val="a"/>
    <w:next w:val="a"/>
    <w:link w:val="90"/>
    <w:uiPriority w:val="9"/>
    <w:semiHidden/>
    <w:unhideWhenUsed/>
    <w:qFormat/>
    <w:rsid w:val="002A7E8B"/>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Heading U 字符,H1 字符,H11 字符,Œ©o‚µ 1 字符,뙥 字符,?co??E 1 字符,h1 字符,?c 字符,?co?ƒÊ 1 字符,? 字符,Œ 字符,Œ© 字符,Œ... 字符,Œ©oâµ 1 字符,?co?ÄÊ 1 字符,Î 字符,Î© 字符,Î... 字符"/>
    <w:basedOn w:val="a0"/>
    <w:link w:val="1"/>
    <w:rsid w:val="002A7E8B"/>
    <w:rPr>
      <w:rFonts w:ascii="Times New Roman" w:eastAsia="宋体" w:hAnsi="Times New Roman" w:cs="Times New Roman"/>
      <w:b/>
      <w:kern w:val="0"/>
      <w:sz w:val="24"/>
      <w:szCs w:val="20"/>
      <w:lang w:val="en-GB" w:eastAsia="en-US"/>
    </w:rPr>
  </w:style>
  <w:style w:type="character" w:customStyle="1" w:styleId="20">
    <w:name w:val="标题 2 字符"/>
    <w:aliases w:val="H2 字符,H21 字符,Œ©o‚µ 2 字符,뙥2 字符,?co??E 2 字符,h2 字符,?c1 字符,?co?ƒÊ 2 字符,?2 字符,Œ1 字符,Œ2 字符,Œ©2 字符,... 字符,Œ©_o‚µ 2 字符,Œ©1 字符,Œ©oâµ 2 字符,?co?ÄÊ 2 字符,Î1 字符,Î2 字符,Î©2 字符,Î©_oâµ 2 字符,Î©1 字符"/>
    <w:basedOn w:val="a0"/>
    <w:link w:val="2"/>
    <w:rsid w:val="002A7E8B"/>
    <w:rPr>
      <w:rFonts w:ascii="Times New Roman" w:eastAsia="宋体" w:hAnsi="Times New Roman" w:cs="Times New Roman"/>
      <w:b/>
      <w:kern w:val="0"/>
      <w:sz w:val="22"/>
      <w:szCs w:val="20"/>
      <w:lang w:val="en-GB" w:eastAsia="en-US"/>
    </w:rPr>
  </w:style>
  <w:style w:type="character" w:customStyle="1" w:styleId="30">
    <w:name w:val="标题 3 字符"/>
    <w:aliases w:val="H3 字符,H31 字符,h3 字符"/>
    <w:basedOn w:val="a0"/>
    <w:link w:val="3"/>
    <w:rsid w:val="002A7E8B"/>
    <w:rPr>
      <w:rFonts w:ascii="Times New Roman" w:eastAsia="宋体" w:hAnsi="Times New Roman" w:cs="Times New Roman"/>
      <w:b/>
      <w:kern w:val="0"/>
      <w:sz w:val="20"/>
      <w:szCs w:val="20"/>
      <w:lang w:val="en-GB" w:eastAsia="en-US"/>
    </w:rPr>
  </w:style>
  <w:style w:type="character" w:customStyle="1" w:styleId="40">
    <w:name w:val="标题 4 字符"/>
    <w:aliases w:val="Heading 4 Char1 字符,Heading 4 Char Char 字符,H4 字符,H41 字符,h4 字符,0.1.1.1 Titre 4 + Left:  0&quot; 字符,First line:  0&quot; 字符,0.1.1... 字符,0.1.1.1 Titre 4 字符"/>
    <w:basedOn w:val="a0"/>
    <w:link w:val="4"/>
    <w:rsid w:val="002A7E8B"/>
    <w:rPr>
      <w:rFonts w:ascii="Times New Roman" w:eastAsia="宋体" w:hAnsi="Times New Roman" w:cs="Times New Roman"/>
      <w:b/>
      <w:kern w:val="0"/>
      <w:sz w:val="20"/>
      <w:szCs w:val="20"/>
      <w:lang w:val="en-GB" w:eastAsia="en-US"/>
    </w:rPr>
  </w:style>
  <w:style w:type="character" w:customStyle="1" w:styleId="50">
    <w:name w:val="标题 5 字符"/>
    <w:aliases w:val="H5 字符,H51 字符,h5 字符"/>
    <w:basedOn w:val="a0"/>
    <w:link w:val="5"/>
    <w:rsid w:val="002A7E8B"/>
    <w:rPr>
      <w:rFonts w:ascii="Times New Roman" w:eastAsia="宋体" w:hAnsi="Times New Roman" w:cs="Times New Roman"/>
      <w:b/>
      <w:kern w:val="0"/>
      <w:sz w:val="20"/>
      <w:szCs w:val="20"/>
      <w:lang w:val="en-GB" w:eastAsia="en-US"/>
    </w:rPr>
  </w:style>
  <w:style w:type="character" w:customStyle="1" w:styleId="60">
    <w:name w:val="标题 6 字符"/>
    <w:aliases w:val="H6 字符,H61 字符,h6 字符"/>
    <w:basedOn w:val="a0"/>
    <w:link w:val="6"/>
    <w:rsid w:val="002A7E8B"/>
    <w:rPr>
      <w:rFonts w:ascii="Times New Roman" w:eastAsia="宋体" w:hAnsi="Times New Roman" w:cs="Times New Roman"/>
      <w:b/>
      <w:kern w:val="0"/>
      <w:sz w:val="20"/>
      <w:szCs w:val="20"/>
      <w:lang w:val="en-GB" w:eastAsia="en-US"/>
    </w:rPr>
  </w:style>
  <w:style w:type="character" w:customStyle="1" w:styleId="70">
    <w:name w:val="标题 7 字符"/>
    <w:basedOn w:val="a0"/>
    <w:link w:val="7"/>
    <w:rsid w:val="002A7E8B"/>
    <w:rPr>
      <w:rFonts w:ascii="Times New Roman" w:eastAsia="宋体" w:hAnsi="Times New Roman" w:cs="Times New Roman"/>
      <w:b/>
      <w:kern w:val="0"/>
      <w:sz w:val="20"/>
      <w:szCs w:val="20"/>
      <w:lang w:val="en-GB" w:eastAsia="en-US"/>
    </w:rPr>
  </w:style>
  <w:style w:type="character" w:customStyle="1" w:styleId="80">
    <w:name w:val="标题 8 字符"/>
    <w:basedOn w:val="a0"/>
    <w:link w:val="8"/>
    <w:rsid w:val="002A7E8B"/>
    <w:rPr>
      <w:rFonts w:ascii="Times New Roman" w:eastAsia="宋体" w:hAnsi="Times New Roman" w:cs="Times New Roman"/>
      <w:b/>
      <w:kern w:val="0"/>
      <w:sz w:val="24"/>
      <w:szCs w:val="20"/>
      <w:lang w:val="en-GB" w:eastAsia="en-US"/>
    </w:rPr>
  </w:style>
  <w:style w:type="character" w:customStyle="1" w:styleId="90">
    <w:name w:val="标题 9 字符"/>
    <w:basedOn w:val="a0"/>
    <w:link w:val="9"/>
    <w:uiPriority w:val="9"/>
    <w:semiHidden/>
    <w:rsid w:val="002A7E8B"/>
    <w:rPr>
      <w:rFonts w:asciiTheme="majorHAnsi" w:eastAsiaTheme="majorEastAsia" w:hAnsiTheme="majorHAnsi" w:cstheme="majorBidi"/>
      <w:szCs w:val="21"/>
    </w:rPr>
  </w:style>
  <w:style w:type="paragraph" w:styleId="a3">
    <w:name w:val="List Paragraph"/>
    <w:basedOn w:val="a"/>
    <w:uiPriority w:val="34"/>
    <w:qFormat/>
    <w:rsid w:val="002A7E8B"/>
    <w:pPr>
      <w:ind w:firstLineChars="200" w:firstLine="420"/>
    </w:pPr>
  </w:style>
  <w:style w:type="paragraph" w:customStyle="1" w:styleId="Default">
    <w:name w:val="Default"/>
    <w:rsid w:val="00276F08"/>
    <w:pPr>
      <w:widowControl w:val="0"/>
      <w:autoSpaceDE w:val="0"/>
      <w:autoSpaceDN w:val="0"/>
      <w:adjustRightInd w:val="0"/>
    </w:pPr>
    <w:rPr>
      <w:rFonts w:ascii="Times New Roman" w:hAnsi="Times New Roman" w:cs="Times New Roman"/>
      <w:color w:val="000000"/>
      <w:kern w:val="0"/>
      <w:sz w:val="24"/>
      <w:szCs w:val="24"/>
    </w:rPr>
  </w:style>
  <w:style w:type="paragraph" w:styleId="a4">
    <w:name w:val="Balloon Text"/>
    <w:basedOn w:val="a"/>
    <w:link w:val="a5"/>
    <w:uiPriority w:val="99"/>
    <w:semiHidden/>
    <w:unhideWhenUsed/>
    <w:rsid w:val="003D2783"/>
    <w:rPr>
      <w:sz w:val="18"/>
      <w:szCs w:val="18"/>
    </w:rPr>
  </w:style>
  <w:style w:type="character" w:customStyle="1" w:styleId="a5">
    <w:name w:val="批注框文本 字符"/>
    <w:basedOn w:val="a0"/>
    <w:link w:val="a4"/>
    <w:uiPriority w:val="99"/>
    <w:semiHidden/>
    <w:rsid w:val="003D2783"/>
    <w:rPr>
      <w:sz w:val="18"/>
      <w:szCs w:val="18"/>
    </w:rPr>
  </w:style>
  <w:style w:type="paragraph" w:styleId="a6">
    <w:name w:val="header"/>
    <w:basedOn w:val="a"/>
    <w:link w:val="a7"/>
    <w:uiPriority w:val="99"/>
    <w:unhideWhenUsed/>
    <w:rsid w:val="004643B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643BE"/>
    <w:rPr>
      <w:sz w:val="18"/>
      <w:szCs w:val="18"/>
    </w:rPr>
  </w:style>
  <w:style w:type="paragraph" w:styleId="a8">
    <w:name w:val="footer"/>
    <w:basedOn w:val="a"/>
    <w:link w:val="a9"/>
    <w:uiPriority w:val="99"/>
    <w:unhideWhenUsed/>
    <w:rsid w:val="004643BE"/>
    <w:pPr>
      <w:tabs>
        <w:tab w:val="center" w:pos="4153"/>
        <w:tab w:val="right" w:pos="8306"/>
      </w:tabs>
      <w:snapToGrid w:val="0"/>
      <w:jc w:val="left"/>
    </w:pPr>
    <w:rPr>
      <w:sz w:val="18"/>
      <w:szCs w:val="18"/>
    </w:rPr>
  </w:style>
  <w:style w:type="character" w:customStyle="1" w:styleId="a9">
    <w:name w:val="页脚 字符"/>
    <w:basedOn w:val="a0"/>
    <w:link w:val="a8"/>
    <w:uiPriority w:val="99"/>
    <w:rsid w:val="004643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1239</Words>
  <Characters>7064</Characters>
  <Application>Microsoft Office Word</Application>
  <DocSecurity>0</DocSecurity>
  <Lines>58</Lines>
  <Paragraphs>16</Paragraphs>
  <ScaleCrop>false</ScaleCrop>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Xiaoyu Xiu</dc:creator>
  <cp:keywords/>
  <dc:description/>
  <cp:lastModifiedBy>Xiaoyu Xiu</cp:lastModifiedBy>
  <cp:revision>8</cp:revision>
  <dcterms:created xsi:type="dcterms:W3CDTF">2020-07-01T14:41:00Z</dcterms:created>
  <dcterms:modified xsi:type="dcterms:W3CDTF">2020-07-01T15:35:00Z</dcterms:modified>
</cp:coreProperties>
</file>